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9AB199" w14:textId="77777777" w:rsidR="00B45375" w:rsidRPr="005E4B5E" w:rsidRDefault="00B45375" w:rsidP="00B45375">
      <w:pPr>
        <w:pStyle w:val="TEBISOberschrift1Ebene"/>
      </w:pPr>
      <w:r w:rsidRPr="005E4B5E">
        <w:t>Kalk brennen</w:t>
      </w:r>
    </w:p>
    <w:p w14:paraId="429C1013" w14:textId="77777777" w:rsidR="00B45375" w:rsidRPr="005E4B5E" w:rsidRDefault="00B45375" w:rsidP="00B45375">
      <w:pPr>
        <w:pStyle w:val="TEBISOUnterzeile"/>
      </w:pPr>
      <w:r w:rsidRPr="005E4B5E">
        <w:t>Didaktischer Kommentar</w:t>
      </w:r>
    </w:p>
    <w:p w14:paraId="78218C67" w14:textId="77777777" w:rsidR="00B45375" w:rsidRDefault="00B45375" w:rsidP="00B45375"/>
    <w:p w14:paraId="3A145403" w14:textId="77777777" w:rsidR="00B45375" w:rsidRDefault="00B45375" w:rsidP="00B45375">
      <w:r>
        <w:t xml:space="preserve">Das beschriebene Experiment können die Lernenden gut selber durchführen, sofern sie im Umgang mit Gasbrenner und </w:t>
      </w:r>
      <w:proofErr w:type="spellStart"/>
      <w:r>
        <w:t>heissen</w:t>
      </w:r>
      <w:proofErr w:type="spellEnd"/>
      <w:r>
        <w:t xml:space="preserve"> Gegenständen geschult sind.</w:t>
      </w:r>
    </w:p>
    <w:p w14:paraId="38E7D606" w14:textId="77777777" w:rsidR="00B45375" w:rsidRDefault="00B45375" w:rsidP="00B45375">
      <w:r>
        <w:t>Dieses Arbeitsblatt legt den Fokus auf den CO</w:t>
      </w:r>
      <w:r w:rsidRPr="003D69D1">
        <w:rPr>
          <w:vertAlign w:val="subscript"/>
        </w:rPr>
        <w:t>2</w:t>
      </w:r>
      <w:r>
        <w:t xml:space="preserve">-Nachweis. Kalk wird durch Erhitzen im Reagenzglas „gebrannt“. ACHTUNG: Reagenzglas muss aus Quarzglas sein! </w:t>
      </w:r>
    </w:p>
    <w:p w14:paraId="310A8357" w14:textId="77777777" w:rsidR="00B45375" w:rsidRDefault="00B45375" w:rsidP="00B45375">
      <w:r>
        <w:t>Es handelt sich um diese chemische Reaktion:</w:t>
      </w:r>
    </w:p>
    <w:p w14:paraId="7B5D6E4E" w14:textId="77777777" w:rsidR="00B45375" w:rsidRPr="00AB46A7" w:rsidRDefault="00B45375" w:rsidP="00B45375">
      <w:pPr>
        <w:rPr>
          <w:lang w:val="en-US"/>
        </w:rPr>
      </w:pPr>
      <w:proofErr w:type="spellStart"/>
      <w:r w:rsidRPr="00AB46A7">
        <w:rPr>
          <w:lang w:val="en-US"/>
        </w:rPr>
        <w:t>Kalk</w:t>
      </w:r>
      <w:proofErr w:type="spellEnd"/>
      <w:r w:rsidRPr="00AB46A7">
        <w:rPr>
          <w:lang w:val="en-US"/>
        </w:rPr>
        <w:tab/>
        <w:t>--&gt;</w:t>
      </w:r>
      <w:r w:rsidRPr="00AB46A7">
        <w:rPr>
          <w:lang w:val="en-US"/>
        </w:rPr>
        <w:tab/>
      </w:r>
      <w:proofErr w:type="spellStart"/>
      <w:r w:rsidRPr="00AB46A7">
        <w:rPr>
          <w:lang w:val="en-US"/>
        </w:rPr>
        <w:t>Calciumoxid</w:t>
      </w:r>
      <w:proofErr w:type="spellEnd"/>
      <w:r w:rsidRPr="00AB46A7">
        <w:rPr>
          <w:lang w:val="en-US"/>
        </w:rPr>
        <w:tab/>
        <w:t>+</w:t>
      </w:r>
      <w:r w:rsidRPr="00AB46A7">
        <w:rPr>
          <w:lang w:val="en-US"/>
        </w:rPr>
        <w:tab/>
      </w:r>
      <w:proofErr w:type="spellStart"/>
      <w:r w:rsidRPr="00AB46A7">
        <w:rPr>
          <w:lang w:val="en-US"/>
        </w:rPr>
        <w:t>Kohlendioxid</w:t>
      </w:r>
      <w:proofErr w:type="spellEnd"/>
      <w:r w:rsidRPr="00AB46A7">
        <w:rPr>
          <w:lang w:val="en-US"/>
        </w:rPr>
        <w:tab/>
      </w:r>
      <w:r w:rsidRPr="00AB46A7">
        <w:rPr>
          <w:lang w:val="en-US"/>
        </w:rPr>
        <w:tab/>
        <w:t>/</w:t>
      </w:r>
      <w:r w:rsidRPr="00AB46A7">
        <w:rPr>
          <w:lang w:val="en-US"/>
        </w:rPr>
        <w:tab/>
        <w:t>endotherm</w:t>
      </w:r>
    </w:p>
    <w:p w14:paraId="4A5D8E09" w14:textId="77777777" w:rsidR="00B45375" w:rsidRPr="00AB46A7" w:rsidRDefault="00B45375" w:rsidP="00B45375">
      <w:pPr>
        <w:rPr>
          <w:lang w:val="en-US"/>
        </w:rPr>
      </w:pPr>
      <w:r w:rsidRPr="00AB46A7">
        <w:rPr>
          <w:lang w:val="en-US"/>
        </w:rPr>
        <w:t>CaCO</w:t>
      </w:r>
      <w:r w:rsidRPr="00AB46A7">
        <w:rPr>
          <w:vertAlign w:val="subscript"/>
          <w:lang w:val="en-US"/>
        </w:rPr>
        <w:t>3</w:t>
      </w:r>
      <w:r w:rsidRPr="00AB46A7">
        <w:rPr>
          <w:lang w:val="en-US"/>
        </w:rPr>
        <w:tab/>
        <w:t>--&gt;</w:t>
      </w:r>
      <w:r w:rsidRPr="00AB46A7">
        <w:rPr>
          <w:lang w:val="en-US"/>
        </w:rPr>
        <w:tab/>
      </w:r>
      <w:proofErr w:type="spellStart"/>
      <w:r w:rsidRPr="00AB46A7">
        <w:rPr>
          <w:lang w:val="en-US"/>
        </w:rPr>
        <w:t>CaO</w:t>
      </w:r>
      <w:proofErr w:type="spellEnd"/>
      <w:r w:rsidRPr="00AB46A7">
        <w:rPr>
          <w:lang w:val="en-US"/>
        </w:rPr>
        <w:tab/>
      </w:r>
      <w:r w:rsidRPr="00AB46A7">
        <w:rPr>
          <w:lang w:val="en-US"/>
        </w:rPr>
        <w:tab/>
        <w:t>+</w:t>
      </w:r>
      <w:r w:rsidRPr="00AB46A7">
        <w:rPr>
          <w:lang w:val="en-US"/>
        </w:rPr>
        <w:tab/>
        <w:t>CO</w:t>
      </w:r>
      <w:r w:rsidRPr="00AB46A7">
        <w:rPr>
          <w:vertAlign w:val="subscript"/>
          <w:lang w:val="en-US"/>
        </w:rPr>
        <w:t>2</w:t>
      </w:r>
      <w:r w:rsidRPr="00AB46A7">
        <w:rPr>
          <w:lang w:val="en-US"/>
        </w:rPr>
        <w:tab/>
      </w:r>
      <w:r w:rsidRPr="00AB46A7">
        <w:rPr>
          <w:lang w:val="en-US"/>
        </w:rPr>
        <w:tab/>
      </w:r>
      <w:r w:rsidRPr="00AB46A7">
        <w:rPr>
          <w:lang w:val="en-US"/>
        </w:rPr>
        <w:tab/>
        <w:t>/</w:t>
      </w:r>
      <w:r w:rsidRPr="00AB46A7">
        <w:rPr>
          <w:lang w:val="en-US"/>
        </w:rPr>
        <w:tab/>
        <w:t>endotherm</w:t>
      </w:r>
    </w:p>
    <w:p w14:paraId="021ED819" w14:textId="3E1C64C4" w:rsidR="00B45375" w:rsidRDefault="00B45375" w:rsidP="00B45375">
      <w:r>
        <w:t>Neben dem gebrann</w:t>
      </w:r>
      <w:ins w:id="0" w:author="von Arx Matthias" w:date="2020-11-11T13:01:00Z">
        <w:r w:rsidR="00FC0CD0">
          <w:t>t</w:t>
        </w:r>
      </w:ins>
      <w:bookmarkStart w:id="1" w:name="_GoBack"/>
      <w:bookmarkEnd w:id="1"/>
      <w:r>
        <w:t>en Kalk (Calciumoxid) entsteht auch gleich viel Kohlendioxid. Dieses kann mittels klassischem Nachweisverfahren demonstriert werden (Trübung von Kalkwasser). Es ist wichtig darauf hinzuweisen, dass das CO</w:t>
      </w:r>
      <w:r w:rsidRPr="003D69D1">
        <w:rPr>
          <w:vertAlign w:val="subscript"/>
        </w:rPr>
        <w:t>2</w:t>
      </w:r>
      <w:r>
        <w:t>-Problem der Zement- bzw. Betonherstellung jedoch hauptsächlich durch das CO</w:t>
      </w:r>
      <w:r w:rsidRPr="003D69D1">
        <w:rPr>
          <w:vertAlign w:val="subscript"/>
        </w:rPr>
        <w:t>2</w:t>
      </w:r>
      <w:r>
        <w:t xml:space="preserve"> verursacht wird, das bei der Verbrennung von fossilen Brennstoffen entsteht, um die enorme Wärmeenergie zu erzeugen, welche die Reaktion erst ermöglicht. Es sind Temperaturen von über 1000 Grad erforderlich. Dies können die Lernenden in diesem Versuch selber erfahren: Es braucht langes, intensives Erhitzen mit dem Gasbrenner – selbst für die kleine verwendete Menge an Kalk. </w:t>
      </w:r>
    </w:p>
    <w:p w14:paraId="7DAA6C2A" w14:textId="77777777" w:rsidR="00B45375" w:rsidRDefault="00B45375" w:rsidP="00C115EC">
      <w:pPr>
        <w:pStyle w:val="TEBISOberschrift1Ebene"/>
      </w:pPr>
    </w:p>
    <w:p w14:paraId="5DDEF646" w14:textId="77777777" w:rsidR="00B45375" w:rsidRDefault="00B45375" w:rsidP="00C115EC">
      <w:pPr>
        <w:pStyle w:val="TEBISOberschrift1Ebene"/>
      </w:pPr>
    </w:p>
    <w:sectPr w:rsidR="00B45375" w:rsidSect="00564A1F">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8651AB" w14:textId="77777777" w:rsidR="00F01705" w:rsidRDefault="00F01705" w:rsidP="005952F4">
      <w:r>
        <w:separator/>
      </w:r>
    </w:p>
  </w:endnote>
  <w:endnote w:type="continuationSeparator" w:id="0">
    <w:p w14:paraId="6C7D996B" w14:textId="77777777" w:rsidR="00F01705" w:rsidRDefault="00F01705" w:rsidP="00595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gyptienne F 55 Roman">
    <w:altName w:val="Calibri"/>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Univers 45 Light">
    <w:altName w:val="Calibri"/>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65">
    <w:altName w:val="Calibri"/>
    <w:panose1 w:val="00000000000000000000"/>
    <w:charset w:val="00"/>
    <w:family w:val="auto"/>
    <w:notTrueType/>
    <w:pitch w:val="variable"/>
    <w:sig w:usb0="00000003" w:usb1="00000000" w:usb2="00000000" w:usb3="00000000" w:csb0="00000001" w:csb1="00000000"/>
  </w:font>
  <w:font w:name="Times New Roman (Textkörper CS)">
    <w:altName w:val="Times New Roman"/>
    <w:panose1 w:val="00000000000000000000"/>
    <w:charset w:val="00"/>
    <w:family w:val="roman"/>
    <w:notTrueType/>
    <w:pitch w:val="default"/>
  </w:font>
  <w:font w:name="Egyptienne F 65">
    <w:altName w:val="Calibri"/>
    <w:panose1 w:val="00000000000000000000"/>
    <w:charset w:val="00"/>
    <w:family w:val="auto"/>
    <w:notTrueType/>
    <w:pitch w:val="variable"/>
    <w:sig w:usb0="00000003" w:usb1="00000000" w:usb2="00000000" w:usb3="00000000" w:csb0="00000001" w:csb1="00000000"/>
  </w:font>
  <w:font w:name="Univers 55 Roman">
    <w:altName w:val="Calibri"/>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77C2A5" w14:textId="77777777" w:rsidR="00F01705" w:rsidRDefault="00F01705" w:rsidP="005952F4">
      <w:r>
        <w:separator/>
      </w:r>
    </w:p>
  </w:footnote>
  <w:footnote w:type="continuationSeparator" w:id="0">
    <w:p w14:paraId="72F2E2AE" w14:textId="77777777" w:rsidR="00F01705" w:rsidRDefault="00F01705" w:rsidP="00595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2C4E1" w14:textId="6A8E6F30" w:rsidR="00522437" w:rsidRPr="00B45375" w:rsidRDefault="00B45375" w:rsidP="00B45375">
    <w:pPr>
      <w:pStyle w:val="Kopfzeile"/>
    </w:pPr>
    <w:bookmarkStart w:id="2" w:name="OLE_LINK1"/>
    <w:bookmarkStart w:id="3" w:name="OLE_LINK2"/>
    <w:bookmarkStart w:id="4" w:name="_Hlk47004211"/>
    <w:r w:rsidRPr="00B45375">
      <w:t>Lehreinheit Beton, Untereinheit 3, Didaktischer Kommentar 3.1</w:t>
    </w:r>
    <w:bookmarkEnd w:id="2"/>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B2E4E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807E7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D743EE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DF2FD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D6863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C18BF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0866F8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D2C5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728C6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87472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3F25EA"/>
    <w:multiLevelType w:val="hybridMultilevel"/>
    <w:tmpl w:val="93BAD2D8"/>
    <w:lvl w:ilvl="0" w:tplc="48AC4AC4">
      <w:start w:val="1"/>
      <w:numFmt w:val="bullet"/>
      <w:lvlText w:val="•"/>
      <w:lvlJc w:val="left"/>
      <w:pPr>
        <w:tabs>
          <w:tab w:val="num" w:pos="720"/>
        </w:tabs>
        <w:ind w:left="720" w:hanging="360"/>
      </w:pPr>
      <w:rPr>
        <w:rFonts w:ascii="Arial" w:hAnsi="Arial" w:hint="default"/>
      </w:rPr>
    </w:lvl>
    <w:lvl w:ilvl="1" w:tplc="A822BC1E" w:tentative="1">
      <w:start w:val="1"/>
      <w:numFmt w:val="bullet"/>
      <w:lvlText w:val="•"/>
      <w:lvlJc w:val="left"/>
      <w:pPr>
        <w:tabs>
          <w:tab w:val="num" w:pos="1440"/>
        </w:tabs>
        <w:ind w:left="1440" w:hanging="360"/>
      </w:pPr>
      <w:rPr>
        <w:rFonts w:ascii="Arial" w:hAnsi="Arial" w:hint="default"/>
      </w:rPr>
    </w:lvl>
    <w:lvl w:ilvl="2" w:tplc="5F5EFE44" w:tentative="1">
      <w:start w:val="1"/>
      <w:numFmt w:val="bullet"/>
      <w:lvlText w:val="•"/>
      <w:lvlJc w:val="left"/>
      <w:pPr>
        <w:tabs>
          <w:tab w:val="num" w:pos="2160"/>
        </w:tabs>
        <w:ind w:left="2160" w:hanging="360"/>
      </w:pPr>
      <w:rPr>
        <w:rFonts w:ascii="Arial" w:hAnsi="Arial" w:hint="default"/>
      </w:rPr>
    </w:lvl>
    <w:lvl w:ilvl="3" w:tplc="16E233B4" w:tentative="1">
      <w:start w:val="1"/>
      <w:numFmt w:val="bullet"/>
      <w:lvlText w:val="•"/>
      <w:lvlJc w:val="left"/>
      <w:pPr>
        <w:tabs>
          <w:tab w:val="num" w:pos="2880"/>
        </w:tabs>
        <w:ind w:left="2880" w:hanging="360"/>
      </w:pPr>
      <w:rPr>
        <w:rFonts w:ascii="Arial" w:hAnsi="Arial" w:hint="default"/>
      </w:rPr>
    </w:lvl>
    <w:lvl w:ilvl="4" w:tplc="103C2C42" w:tentative="1">
      <w:start w:val="1"/>
      <w:numFmt w:val="bullet"/>
      <w:lvlText w:val="•"/>
      <w:lvlJc w:val="left"/>
      <w:pPr>
        <w:tabs>
          <w:tab w:val="num" w:pos="3600"/>
        </w:tabs>
        <w:ind w:left="3600" w:hanging="360"/>
      </w:pPr>
      <w:rPr>
        <w:rFonts w:ascii="Arial" w:hAnsi="Arial" w:hint="default"/>
      </w:rPr>
    </w:lvl>
    <w:lvl w:ilvl="5" w:tplc="551EB8BE" w:tentative="1">
      <w:start w:val="1"/>
      <w:numFmt w:val="bullet"/>
      <w:lvlText w:val="•"/>
      <w:lvlJc w:val="left"/>
      <w:pPr>
        <w:tabs>
          <w:tab w:val="num" w:pos="4320"/>
        </w:tabs>
        <w:ind w:left="4320" w:hanging="360"/>
      </w:pPr>
      <w:rPr>
        <w:rFonts w:ascii="Arial" w:hAnsi="Arial" w:hint="default"/>
      </w:rPr>
    </w:lvl>
    <w:lvl w:ilvl="6" w:tplc="DF58E5E4" w:tentative="1">
      <w:start w:val="1"/>
      <w:numFmt w:val="bullet"/>
      <w:lvlText w:val="•"/>
      <w:lvlJc w:val="left"/>
      <w:pPr>
        <w:tabs>
          <w:tab w:val="num" w:pos="5040"/>
        </w:tabs>
        <w:ind w:left="5040" w:hanging="360"/>
      </w:pPr>
      <w:rPr>
        <w:rFonts w:ascii="Arial" w:hAnsi="Arial" w:hint="default"/>
      </w:rPr>
    </w:lvl>
    <w:lvl w:ilvl="7" w:tplc="DDF0BD54" w:tentative="1">
      <w:start w:val="1"/>
      <w:numFmt w:val="bullet"/>
      <w:lvlText w:val="•"/>
      <w:lvlJc w:val="left"/>
      <w:pPr>
        <w:tabs>
          <w:tab w:val="num" w:pos="5760"/>
        </w:tabs>
        <w:ind w:left="5760" w:hanging="360"/>
      </w:pPr>
      <w:rPr>
        <w:rFonts w:ascii="Arial" w:hAnsi="Arial" w:hint="default"/>
      </w:rPr>
    </w:lvl>
    <w:lvl w:ilvl="8" w:tplc="ED06B7D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B741B24"/>
    <w:multiLevelType w:val="hybridMultilevel"/>
    <w:tmpl w:val="FD46EA4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FA13A41"/>
    <w:multiLevelType w:val="hybridMultilevel"/>
    <w:tmpl w:val="431E4172"/>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3" w15:restartNumberingAfterBreak="0">
    <w:nsid w:val="10B23EB1"/>
    <w:multiLevelType w:val="hybridMultilevel"/>
    <w:tmpl w:val="812CDA1A"/>
    <w:lvl w:ilvl="0" w:tplc="0807000F">
      <w:start w:val="5"/>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4" w15:restartNumberingAfterBreak="0">
    <w:nsid w:val="170558FE"/>
    <w:multiLevelType w:val="hybridMultilevel"/>
    <w:tmpl w:val="CF604152"/>
    <w:lvl w:ilvl="0" w:tplc="7226A1A6">
      <w:numFmt w:val="bullet"/>
      <w:lvlText w:val="-"/>
      <w:lvlJc w:val="left"/>
      <w:pPr>
        <w:ind w:left="720" w:hanging="360"/>
      </w:pPr>
      <w:rPr>
        <w:rFonts w:ascii="Calibri" w:eastAsia="Times New Roman"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17D61A9C"/>
    <w:multiLevelType w:val="hybridMultilevel"/>
    <w:tmpl w:val="0F56A55A"/>
    <w:lvl w:ilvl="0" w:tplc="1FA43FC4">
      <w:start w:val="1"/>
      <w:numFmt w:val="bullet"/>
      <w:lvlText w:val="•"/>
      <w:lvlJc w:val="left"/>
      <w:pPr>
        <w:tabs>
          <w:tab w:val="num" w:pos="720"/>
        </w:tabs>
        <w:ind w:left="720" w:hanging="360"/>
      </w:pPr>
      <w:rPr>
        <w:rFonts w:ascii="Arial" w:hAnsi="Arial" w:hint="default"/>
      </w:rPr>
    </w:lvl>
    <w:lvl w:ilvl="1" w:tplc="93FCBD38" w:tentative="1">
      <w:start w:val="1"/>
      <w:numFmt w:val="bullet"/>
      <w:lvlText w:val="•"/>
      <w:lvlJc w:val="left"/>
      <w:pPr>
        <w:tabs>
          <w:tab w:val="num" w:pos="1440"/>
        </w:tabs>
        <w:ind w:left="1440" w:hanging="360"/>
      </w:pPr>
      <w:rPr>
        <w:rFonts w:ascii="Arial" w:hAnsi="Arial" w:hint="default"/>
      </w:rPr>
    </w:lvl>
    <w:lvl w:ilvl="2" w:tplc="B2FCF30E" w:tentative="1">
      <w:start w:val="1"/>
      <w:numFmt w:val="bullet"/>
      <w:lvlText w:val="•"/>
      <w:lvlJc w:val="left"/>
      <w:pPr>
        <w:tabs>
          <w:tab w:val="num" w:pos="2160"/>
        </w:tabs>
        <w:ind w:left="2160" w:hanging="360"/>
      </w:pPr>
      <w:rPr>
        <w:rFonts w:ascii="Arial" w:hAnsi="Arial" w:hint="default"/>
      </w:rPr>
    </w:lvl>
    <w:lvl w:ilvl="3" w:tplc="16065192" w:tentative="1">
      <w:start w:val="1"/>
      <w:numFmt w:val="bullet"/>
      <w:lvlText w:val="•"/>
      <w:lvlJc w:val="left"/>
      <w:pPr>
        <w:tabs>
          <w:tab w:val="num" w:pos="2880"/>
        </w:tabs>
        <w:ind w:left="2880" w:hanging="360"/>
      </w:pPr>
      <w:rPr>
        <w:rFonts w:ascii="Arial" w:hAnsi="Arial" w:hint="default"/>
      </w:rPr>
    </w:lvl>
    <w:lvl w:ilvl="4" w:tplc="AD0C4102" w:tentative="1">
      <w:start w:val="1"/>
      <w:numFmt w:val="bullet"/>
      <w:lvlText w:val="•"/>
      <w:lvlJc w:val="left"/>
      <w:pPr>
        <w:tabs>
          <w:tab w:val="num" w:pos="3600"/>
        </w:tabs>
        <w:ind w:left="3600" w:hanging="360"/>
      </w:pPr>
      <w:rPr>
        <w:rFonts w:ascii="Arial" w:hAnsi="Arial" w:hint="default"/>
      </w:rPr>
    </w:lvl>
    <w:lvl w:ilvl="5" w:tplc="776E58DA" w:tentative="1">
      <w:start w:val="1"/>
      <w:numFmt w:val="bullet"/>
      <w:lvlText w:val="•"/>
      <w:lvlJc w:val="left"/>
      <w:pPr>
        <w:tabs>
          <w:tab w:val="num" w:pos="4320"/>
        </w:tabs>
        <w:ind w:left="4320" w:hanging="360"/>
      </w:pPr>
      <w:rPr>
        <w:rFonts w:ascii="Arial" w:hAnsi="Arial" w:hint="default"/>
      </w:rPr>
    </w:lvl>
    <w:lvl w:ilvl="6" w:tplc="FDEE2806" w:tentative="1">
      <w:start w:val="1"/>
      <w:numFmt w:val="bullet"/>
      <w:lvlText w:val="•"/>
      <w:lvlJc w:val="left"/>
      <w:pPr>
        <w:tabs>
          <w:tab w:val="num" w:pos="5040"/>
        </w:tabs>
        <w:ind w:left="5040" w:hanging="360"/>
      </w:pPr>
      <w:rPr>
        <w:rFonts w:ascii="Arial" w:hAnsi="Arial" w:hint="default"/>
      </w:rPr>
    </w:lvl>
    <w:lvl w:ilvl="7" w:tplc="EAEAD07E" w:tentative="1">
      <w:start w:val="1"/>
      <w:numFmt w:val="bullet"/>
      <w:lvlText w:val="•"/>
      <w:lvlJc w:val="left"/>
      <w:pPr>
        <w:tabs>
          <w:tab w:val="num" w:pos="5760"/>
        </w:tabs>
        <w:ind w:left="5760" w:hanging="360"/>
      </w:pPr>
      <w:rPr>
        <w:rFonts w:ascii="Arial" w:hAnsi="Arial" w:hint="default"/>
      </w:rPr>
    </w:lvl>
    <w:lvl w:ilvl="8" w:tplc="FBC4508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4CD7D12"/>
    <w:multiLevelType w:val="hybridMultilevel"/>
    <w:tmpl w:val="58565D3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6B809A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31BC373D"/>
    <w:multiLevelType w:val="multilevel"/>
    <w:tmpl w:val="A4A6FBA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58B494E"/>
    <w:multiLevelType w:val="hybridMultilevel"/>
    <w:tmpl w:val="50DEEBE4"/>
    <w:lvl w:ilvl="0" w:tplc="08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B4596F"/>
    <w:multiLevelType w:val="hybridMultilevel"/>
    <w:tmpl w:val="3CD8A83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8C81957"/>
    <w:multiLevelType w:val="hybridMultilevel"/>
    <w:tmpl w:val="A58A526C"/>
    <w:lvl w:ilvl="0" w:tplc="977E3A80">
      <w:start w:val="1"/>
      <w:numFmt w:val="bullet"/>
      <w:pStyle w:val="TEBISOAufzhlung"/>
      <w:lvlText w:val=""/>
      <w:lvlJc w:val="left"/>
      <w:pPr>
        <w:ind w:left="170" w:hanging="170"/>
      </w:pPr>
      <w:rPr>
        <w:rFonts w:ascii="Symbol" w:hAnsi="Symbol" w:hint="default"/>
        <w:sz w:val="2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9D8653A"/>
    <w:multiLevelType w:val="hybridMultilevel"/>
    <w:tmpl w:val="9926D0AC"/>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3" w15:restartNumberingAfterBreak="0">
    <w:nsid w:val="423D6628"/>
    <w:multiLevelType w:val="multilevel"/>
    <w:tmpl w:val="05169B88"/>
    <w:lvl w:ilvl="0">
      <w:start w:val="1"/>
      <w:numFmt w:val="bullet"/>
      <w:lvlText w:val=""/>
      <w:lvlJc w:val="left"/>
      <w:pPr>
        <w:ind w:left="170" w:hanging="170"/>
      </w:pPr>
      <w:rPr>
        <w:rFonts w:ascii="Symbol" w:hAnsi="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42E6D85"/>
    <w:multiLevelType w:val="hybridMultilevel"/>
    <w:tmpl w:val="B7AE2AC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8FA60FC"/>
    <w:multiLevelType w:val="hybridMultilevel"/>
    <w:tmpl w:val="B420CD5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4A31041A"/>
    <w:multiLevelType w:val="hybridMultilevel"/>
    <w:tmpl w:val="F9A4AF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E1C4C7C"/>
    <w:multiLevelType w:val="multilevel"/>
    <w:tmpl w:val="63227292"/>
    <w:lvl w:ilvl="0">
      <w:start w:val="1"/>
      <w:numFmt w:val="bullet"/>
      <w:lvlText w:val=""/>
      <w:lvlJc w:val="left"/>
      <w:pPr>
        <w:ind w:left="170" w:hanging="170"/>
      </w:pPr>
      <w:rPr>
        <w:rFonts w:ascii="Symbol" w:hAnsi="Symbol" w:hint="default"/>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4EE458FD"/>
    <w:multiLevelType w:val="hybridMultilevel"/>
    <w:tmpl w:val="58565D3A"/>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9" w15:restartNumberingAfterBreak="0">
    <w:nsid w:val="55526650"/>
    <w:multiLevelType w:val="hybridMultilevel"/>
    <w:tmpl w:val="28FC9022"/>
    <w:lvl w:ilvl="0" w:tplc="EBC0E160">
      <w:start w:val="1"/>
      <w:numFmt w:val="decimal"/>
      <w:pStyle w:val="TEBISIONummerierung"/>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585A68"/>
    <w:multiLevelType w:val="hybridMultilevel"/>
    <w:tmpl w:val="EB94492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1" w15:restartNumberingAfterBreak="0">
    <w:nsid w:val="5DDE5371"/>
    <w:multiLevelType w:val="hybridMultilevel"/>
    <w:tmpl w:val="CDB649E2"/>
    <w:lvl w:ilvl="0" w:tplc="C4E0784C">
      <w:start w:val="1"/>
      <w:numFmt w:val="bullet"/>
      <w:lvlText w:val="-"/>
      <w:lvlJc w:val="left"/>
      <w:pPr>
        <w:ind w:left="360" w:hanging="360"/>
      </w:pPr>
      <w:rPr>
        <w:rFonts w:ascii="Calibri" w:eastAsiaTheme="minorHAnsi" w:hAnsi="Calibri" w:cs="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2" w15:restartNumberingAfterBreak="0">
    <w:nsid w:val="68DC7F8C"/>
    <w:multiLevelType w:val="hybridMultilevel"/>
    <w:tmpl w:val="EAEA97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29646F2"/>
    <w:multiLevelType w:val="hybridMultilevel"/>
    <w:tmpl w:val="EB944920"/>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4" w15:restartNumberingAfterBreak="0">
    <w:nsid w:val="742B797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5" w15:restartNumberingAfterBreak="0">
    <w:nsid w:val="750E709A"/>
    <w:multiLevelType w:val="hybridMultilevel"/>
    <w:tmpl w:val="39281D5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5"/>
  </w:num>
  <w:num w:numId="2">
    <w:abstractNumId w:val="10"/>
  </w:num>
  <w:num w:numId="3">
    <w:abstractNumId w:val="26"/>
  </w:num>
  <w:num w:numId="4">
    <w:abstractNumId w:val="30"/>
  </w:num>
  <w:num w:numId="5">
    <w:abstractNumId w:val="33"/>
  </w:num>
  <w:num w:numId="6">
    <w:abstractNumId w:val="32"/>
  </w:num>
  <w:num w:numId="7">
    <w:abstractNumId w:val="11"/>
  </w:num>
  <w:num w:numId="8">
    <w:abstractNumId w:val="16"/>
  </w:num>
  <w:num w:numId="9">
    <w:abstractNumId w:val="28"/>
  </w:num>
  <w:num w:numId="10">
    <w:abstractNumId w:val="12"/>
  </w:num>
  <w:num w:numId="11">
    <w:abstractNumId w:val="13"/>
  </w:num>
  <w:num w:numId="12">
    <w:abstractNumId w:val="24"/>
  </w:num>
  <w:num w:numId="13">
    <w:abstractNumId w:val="19"/>
  </w:num>
  <w:num w:numId="14">
    <w:abstractNumId w:val="34"/>
  </w:num>
  <w:num w:numId="15">
    <w:abstractNumId w:val="20"/>
  </w:num>
  <w:num w:numId="16">
    <w:abstractNumId w:val="17"/>
  </w:num>
  <w:num w:numId="17">
    <w:abstractNumId w:val="22"/>
  </w:num>
  <w:num w:numId="18">
    <w:abstractNumId w:val="14"/>
  </w:num>
  <w:num w:numId="19">
    <w:abstractNumId w:val="31"/>
  </w:num>
  <w:num w:numId="20">
    <w:abstractNumId w:val="25"/>
  </w:num>
  <w:num w:numId="21">
    <w:abstractNumId w:val="21"/>
  </w:num>
  <w:num w:numId="22">
    <w:abstractNumId w:val="29"/>
  </w:num>
  <w:num w:numId="23">
    <w:abstractNumId w:val="35"/>
  </w:num>
  <w:num w:numId="24">
    <w:abstractNumId w:val="18"/>
  </w:num>
  <w:num w:numId="25">
    <w:abstractNumId w:val="27"/>
  </w:num>
  <w:num w:numId="26">
    <w:abstractNumId w:val="23"/>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on Arx Matthias">
    <w15:presenceInfo w15:providerId="AD" w15:userId="S-1-5-21-1989455172-1897784816-2661721949-227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trackRevisions/>
  <w:defaultTabStop w:val="708"/>
  <w:autoHyphenation/>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468"/>
    <w:rsid w:val="000001DA"/>
    <w:rsid w:val="00004F70"/>
    <w:rsid w:val="00011D96"/>
    <w:rsid w:val="0001253D"/>
    <w:rsid w:val="00014F3E"/>
    <w:rsid w:val="000176C5"/>
    <w:rsid w:val="000233D7"/>
    <w:rsid w:val="00025208"/>
    <w:rsid w:val="0002661C"/>
    <w:rsid w:val="00030116"/>
    <w:rsid w:val="0003104C"/>
    <w:rsid w:val="00036455"/>
    <w:rsid w:val="00037E61"/>
    <w:rsid w:val="000441DC"/>
    <w:rsid w:val="00044766"/>
    <w:rsid w:val="00044F7E"/>
    <w:rsid w:val="00050BAD"/>
    <w:rsid w:val="0005305B"/>
    <w:rsid w:val="0005528E"/>
    <w:rsid w:val="00057663"/>
    <w:rsid w:val="00060259"/>
    <w:rsid w:val="00062BE7"/>
    <w:rsid w:val="000634F7"/>
    <w:rsid w:val="00063A47"/>
    <w:rsid w:val="000648AC"/>
    <w:rsid w:val="00065C7F"/>
    <w:rsid w:val="000666F3"/>
    <w:rsid w:val="000700A5"/>
    <w:rsid w:val="0007297F"/>
    <w:rsid w:val="000736F3"/>
    <w:rsid w:val="00076917"/>
    <w:rsid w:val="0007787C"/>
    <w:rsid w:val="00083109"/>
    <w:rsid w:val="00085315"/>
    <w:rsid w:val="00086D90"/>
    <w:rsid w:val="00091E08"/>
    <w:rsid w:val="00094F89"/>
    <w:rsid w:val="00095635"/>
    <w:rsid w:val="000A313C"/>
    <w:rsid w:val="000A42F8"/>
    <w:rsid w:val="000A6D34"/>
    <w:rsid w:val="000B297D"/>
    <w:rsid w:val="000B4A86"/>
    <w:rsid w:val="000B4ED1"/>
    <w:rsid w:val="000B5620"/>
    <w:rsid w:val="000B65D2"/>
    <w:rsid w:val="000C3B41"/>
    <w:rsid w:val="000C3DBC"/>
    <w:rsid w:val="000C6F48"/>
    <w:rsid w:val="000D1F35"/>
    <w:rsid w:val="000D2CEA"/>
    <w:rsid w:val="000D623C"/>
    <w:rsid w:val="000D7124"/>
    <w:rsid w:val="000E0643"/>
    <w:rsid w:val="000E0DBB"/>
    <w:rsid w:val="000F0754"/>
    <w:rsid w:val="000F2FA1"/>
    <w:rsid w:val="000F3772"/>
    <w:rsid w:val="000F4412"/>
    <w:rsid w:val="000F4A1F"/>
    <w:rsid w:val="000F703E"/>
    <w:rsid w:val="000F77B4"/>
    <w:rsid w:val="001044A3"/>
    <w:rsid w:val="00105461"/>
    <w:rsid w:val="00106B50"/>
    <w:rsid w:val="00114946"/>
    <w:rsid w:val="0012080D"/>
    <w:rsid w:val="0012115D"/>
    <w:rsid w:val="001212C8"/>
    <w:rsid w:val="0012136E"/>
    <w:rsid w:val="00121622"/>
    <w:rsid w:val="00124A49"/>
    <w:rsid w:val="00126F3F"/>
    <w:rsid w:val="001320EE"/>
    <w:rsid w:val="00137F4E"/>
    <w:rsid w:val="00145A1E"/>
    <w:rsid w:val="00145ECD"/>
    <w:rsid w:val="00147048"/>
    <w:rsid w:val="00151556"/>
    <w:rsid w:val="0015174C"/>
    <w:rsid w:val="00152443"/>
    <w:rsid w:val="00152C05"/>
    <w:rsid w:val="00153A49"/>
    <w:rsid w:val="0015407D"/>
    <w:rsid w:val="00154630"/>
    <w:rsid w:val="00155FA7"/>
    <w:rsid w:val="00163BD6"/>
    <w:rsid w:val="0016449C"/>
    <w:rsid w:val="00165624"/>
    <w:rsid w:val="00166940"/>
    <w:rsid w:val="00166FA2"/>
    <w:rsid w:val="001706EE"/>
    <w:rsid w:val="00171809"/>
    <w:rsid w:val="00172D1A"/>
    <w:rsid w:val="00177ED4"/>
    <w:rsid w:val="00181E37"/>
    <w:rsid w:val="00185625"/>
    <w:rsid w:val="0018620E"/>
    <w:rsid w:val="001912D0"/>
    <w:rsid w:val="00192722"/>
    <w:rsid w:val="00196D3A"/>
    <w:rsid w:val="001972F3"/>
    <w:rsid w:val="001A276F"/>
    <w:rsid w:val="001B1249"/>
    <w:rsid w:val="001B198B"/>
    <w:rsid w:val="001B37F0"/>
    <w:rsid w:val="001B3C0F"/>
    <w:rsid w:val="001B6145"/>
    <w:rsid w:val="001B758B"/>
    <w:rsid w:val="001C26C3"/>
    <w:rsid w:val="001C552B"/>
    <w:rsid w:val="001D2C66"/>
    <w:rsid w:val="001D4702"/>
    <w:rsid w:val="001D4DC9"/>
    <w:rsid w:val="001D6539"/>
    <w:rsid w:val="001D65C0"/>
    <w:rsid w:val="001E3D74"/>
    <w:rsid w:val="001F0120"/>
    <w:rsid w:val="001F7378"/>
    <w:rsid w:val="00200389"/>
    <w:rsid w:val="0020217B"/>
    <w:rsid w:val="00202BA0"/>
    <w:rsid w:val="002147A6"/>
    <w:rsid w:val="00215B66"/>
    <w:rsid w:val="002212D4"/>
    <w:rsid w:val="00221EC7"/>
    <w:rsid w:val="002315D3"/>
    <w:rsid w:val="00232F68"/>
    <w:rsid w:val="00236A71"/>
    <w:rsid w:val="00236E59"/>
    <w:rsid w:val="00241802"/>
    <w:rsid w:val="00244ED8"/>
    <w:rsid w:val="00245B5C"/>
    <w:rsid w:val="00246A1E"/>
    <w:rsid w:val="0025056A"/>
    <w:rsid w:val="00253E49"/>
    <w:rsid w:val="00254A16"/>
    <w:rsid w:val="00254A5E"/>
    <w:rsid w:val="00256F3E"/>
    <w:rsid w:val="00261B27"/>
    <w:rsid w:val="00261B7F"/>
    <w:rsid w:val="00263E0F"/>
    <w:rsid w:val="00264750"/>
    <w:rsid w:val="002711AB"/>
    <w:rsid w:val="002715A1"/>
    <w:rsid w:val="00272D6A"/>
    <w:rsid w:val="002756D1"/>
    <w:rsid w:val="00275BA2"/>
    <w:rsid w:val="00282582"/>
    <w:rsid w:val="00283286"/>
    <w:rsid w:val="00285D69"/>
    <w:rsid w:val="0029061C"/>
    <w:rsid w:val="0029166C"/>
    <w:rsid w:val="00294A11"/>
    <w:rsid w:val="00295F86"/>
    <w:rsid w:val="00297D30"/>
    <w:rsid w:val="002A4CB7"/>
    <w:rsid w:val="002A5067"/>
    <w:rsid w:val="002A5A3D"/>
    <w:rsid w:val="002A6C00"/>
    <w:rsid w:val="002B0631"/>
    <w:rsid w:val="002B316B"/>
    <w:rsid w:val="002B3179"/>
    <w:rsid w:val="002B3DEB"/>
    <w:rsid w:val="002B5337"/>
    <w:rsid w:val="002B6248"/>
    <w:rsid w:val="002B694F"/>
    <w:rsid w:val="002C0746"/>
    <w:rsid w:val="002C13F4"/>
    <w:rsid w:val="002C2FED"/>
    <w:rsid w:val="002C50DF"/>
    <w:rsid w:val="002C7E5B"/>
    <w:rsid w:val="002D2340"/>
    <w:rsid w:val="002E107A"/>
    <w:rsid w:val="002E4478"/>
    <w:rsid w:val="002E6CE6"/>
    <w:rsid w:val="002E70F6"/>
    <w:rsid w:val="002F1EB8"/>
    <w:rsid w:val="002F2C53"/>
    <w:rsid w:val="002F510D"/>
    <w:rsid w:val="002F5DA6"/>
    <w:rsid w:val="00300CB5"/>
    <w:rsid w:val="00301B7E"/>
    <w:rsid w:val="003030F1"/>
    <w:rsid w:val="00307C20"/>
    <w:rsid w:val="00310069"/>
    <w:rsid w:val="00310775"/>
    <w:rsid w:val="0031214C"/>
    <w:rsid w:val="003156FF"/>
    <w:rsid w:val="0032318B"/>
    <w:rsid w:val="003251DD"/>
    <w:rsid w:val="00330545"/>
    <w:rsid w:val="00330928"/>
    <w:rsid w:val="00331C9F"/>
    <w:rsid w:val="003335F0"/>
    <w:rsid w:val="003345B2"/>
    <w:rsid w:val="00345C16"/>
    <w:rsid w:val="00346225"/>
    <w:rsid w:val="00350C53"/>
    <w:rsid w:val="00353674"/>
    <w:rsid w:val="003560EE"/>
    <w:rsid w:val="003563D0"/>
    <w:rsid w:val="003571B4"/>
    <w:rsid w:val="003605E4"/>
    <w:rsid w:val="003625B8"/>
    <w:rsid w:val="00363308"/>
    <w:rsid w:val="00375759"/>
    <w:rsid w:val="00381EF4"/>
    <w:rsid w:val="00382468"/>
    <w:rsid w:val="003827AF"/>
    <w:rsid w:val="0039117F"/>
    <w:rsid w:val="0039348C"/>
    <w:rsid w:val="00395C93"/>
    <w:rsid w:val="003A1AF1"/>
    <w:rsid w:val="003A53DC"/>
    <w:rsid w:val="003B1BF4"/>
    <w:rsid w:val="003B1FEC"/>
    <w:rsid w:val="003B3B79"/>
    <w:rsid w:val="003B676D"/>
    <w:rsid w:val="003C017D"/>
    <w:rsid w:val="003D4C0E"/>
    <w:rsid w:val="003D69D1"/>
    <w:rsid w:val="003E281B"/>
    <w:rsid w:val="003F0086"/>
    <w:rsid w:val="003F2BCC"/>
    <w:rsid w:val="00400316"/>
    <w:rsid w:val="00401D38"/>
    <w:rsid w:val="004029FA"/>
    <w:rsid w:val="00404504"/>
    <w:rsid w:val="004056B6"/>
    <w:rsid w:val="00407A65"/>
    <w:rsid w:val="00407C0F"/>
    <w:rsid w:val="00414005"/>
    <w:rsid w:val="00415858"/>
    <w:rsid w:val="00415A6E"/>
    <w:rsid w:val="00425883"/>
    <w:rsid w:val="00427992"/>
    <w:rsid w:val="004310DC"/>
    <w:rsid w:val="004340F8"/>
    <w:rsid w:val="004347D0"/>
    <w:rsid w:val="0044033C"/>
    <w:rsid w:val="004403FA"/>
    <w:rsid w:val="00441D51"/>
    <w:rsid w:val="0044561B"/>
    <w:rsid w:val="004513CA"/>
    <w:rsid w:val="00452800"/>
    <w:rsid w:val="00457F3D"/>
    <w:rsid w:val="00460AC1"/>
    <w:rsid w:val="004616C1"/>
    <w:rsid w:val="0046603C"/>
    <w:rsid w:val="00467166"/>
    <w:rsid w:val="00470091"/>
    <w:rsid w:val="00471ACF"/>
    <w:rsid w:val="004722E9"/>
    <w:rsid w:val="00472FD0"/>
    <w:rsid w:val="004754FB"/>
    <w:rsid w:val="00477347"/>
    <w:rsid w:val="00480DA7"/>
    <w:rsid w:val="0048325E"/>
    <w:rsid w:val="0048708A"/>
    <w:rsid w:val="004877A0"/>
    <w:rsid w:val="00493F5F"/>
    <w:rsid w:val="0049454B"/>
    <w:rsid w:val="004958C0"/>
    <w:rsid w:val="00495FEC"/>
    <w:rsid w:val="00496A7B"/>
    <w:rsid w:val="004A0741"/>
    <w:rsid w:val="004A1262"/>
    <w:rsid w:val="004A6603"/>
    <w:rsid w:val="004B18B3"/>
    <w:rsid w:val="004B28AE"/>
    <w:rsid w:val="004B35A7"/>
    <w:rsid w:val="004B35FE"/>
    <w:rsid w:val="004B5D7A"/>
    <w:rsid w:val="004C06D5"/>
    <w:rsid w:val="004C1564"/>
    <w:rsid w:val="004C291D"/>
    <w:rsid w:val="004C509E"/>
    <w:rsid w:val="004C73F8"/>
    <w:rsid w:val="004D0224"/>
    <w:rsid w:val="004D4126"/>
    <w:rsid w:val="004D4B7D"/>
    <w:rsid w:val="004E473F"/>
    <w:rsid w:val="004F0B65"/>
    <w:rsid w:val="004F2D32"/>
    <w:rsid w:val="004F6FD5"/>
    <w:rsid w:val="004F7158"/>
    <w:rsid w:val="005025A9"/>
    <w:rsid w:val="00503CDC"/>
    <w:rsid w:val="00505648"/>
    <w:rsid w:val="00511E0C"/>
    <w:rsid w:val="00520284"/>
    <w:rsid w:val="005218F2"/>
    <w:rsid w:val="00521EEE"/>
    <w:rsid w:val="00522437"/>
    <w:rsid w:val="00525569"/>
    <w:rsid w:val="0052644F"/>
    <w:rsid w:val="00531081"/>
    <w:rsid w:val="0053572B"/>
    <w:rsid w:val="005369C2"/>
    <w:rsid w:val="00541CB4"/>
    <w:rsid w:val="00541D82"/>
    <w:rsid w:val="00542A22"/>
    <w:rsid w:val="00546872"/>
    <w:rsid w:val="005473ED"/>
    <w:rsid w:val="00560E9D"/>
    <w:rsid w:val="00563EF5"/>
    <w:rsid w:val="00564A1F"/>
    <w:rsid w:val="00566936"/>
    <w:rsid w:val="0056784B"/>
    <w:rsid w:val="005708D6"/>
    <w:rsid w:val="005717D9"/>
    <w:rsid w:val="00573D71"/>
    <w:rsid w:val="00576118"/>
    <w:rsid w:val="005807AD"/>
    <w:rsid w:val="00580E12"/>
    <w:rsid w:val="00581C81"/>
    <w:rsid w:val="0058621B"/>
    <w:rsid w:val="005873D0"/>
    <w:rsid w:val="00594DF9"/>
    <w:rsid w:val="005952F4"/>
    <w:rsid w:val="00595DD5"/>
    <w:rsid w:val="0059664D"/>
    <w:rsid w:val="005A4484"/>
    <w:rsid w:val="005B4512"/>
    <w:rsid w:val="005C0326"/>
    <w:rsid w:val="005C0C02"/>
    <w:rsid w:val="005C1376"/>
    <w:rsid w:val="005C1383"/>
    <w:rsid w:val="005C2BCB"/>
    <w:rsid w:val="005C4092"/>
    <w:rsid w:val="005D02E2"/>
    <w:rsid w:val="005D10F1"/>
    <w:rsid w:val="005D18FF"/>
    <w:rsid w:val="005D3345"/>
    <w:rsid w:val="005D3CB2"/>
    <w:rsid w:val="005D580B"/>
    <w:rsid w:val="005D75B2"/>
    <w:rsid w:val="005E11A8"/>
    <w:rsid w:val="005E239A"/>
    <w:rsid w:val="005E2EAB"/>
    <w:rsid w:val="005F21E1"/>
    <w:rsid w:val="005F3816"/>
    <w:rsid w:val="005F4E71"/>
    <w:rsid w:val="00601D8F"/>
    <w:rsid w:val="00607E30"/>
    <w:rsid w:val="006123B3"/>
    <w:rsid w:val="00615DAA"/>
    <w:rsid w:val="00622A5C"/>
    <w:rsid w:val="00622FE0"/>
    <w:rsid w:val="00625D44"/>
    <w:rsid w:val="006274C2"/>
    <w:rsid w:val="0062793B"/>
    <w:rsid w:val="00631951"/>
    <w:rsid w:val="006348F6"/>
    <w:rsid w:val="006400DC"/>
    <w:rsid w:val="00642812"/>
    <w:rsid w:val="00643419"/>
    <w:rsid w:val="00643F1E"/>
    <w:rsid w:val="0064460D"/>
    <w:rsid w:val="00646661"/>
    <w:rsid w:val="00646DFC"/>
    <w:rsid w:val="00647A02"/>
    <w:rsid w:val="00652EB3"/>
    <w:rsid w:val="00655D90"/>
    <w:rsid w:val="00664CE9"/>
    <w:rsid w:val="00665C7C"/>
    <w:rsid w:val="00673AB3"/>
    <w:rsid w:val="00680626"/>
    <w:rsid w:val="00683991"/>
    <w:rsid w:val="0068465A"/>
    <w:rsid w:val="00685377"/>
    <w:rsid w:val="00685B44"/>
    <w:rsid w:val="00690724"/>
    <w:rsid w:val="006909D9"/>
    <w:rsid w:val="006A0561"/>
    <w:rsid w:val="006A4E64"/>
    <w:rsid w:val="006B3334"/>
    <w:rsid w:val="006B7B66"/>
    <w:rsid w:val="006C34D6"/>
    <w:rsid w:val="006C45A5"/>
    <w:rsid w:val="006C483B"/>
    <w:rsid w:val="006C5776"/>
    <w:rsid w:val="006C7CB9"/>
    <w:rsid w:val="006D1541"/>
    <w:rsid w:val="006D4BA7"/>
    <w:rsid w:val="006E197A"/>
    <w:rsid w:val="006E29D1"/>
    <w:rsid w:val="006E43DB"/>
    <w:rsid w:val="006E4F2D"/>
    <w:rsid w:val="006E70BA"/>
    <w:rsid w:val="006F1E5E"/>
    <w:rsid w:val="006F2734"/>
    <w:rsid w:val="006F6077"/>
    <w:rsid w:val="006F7244"/>
    <w:rsid w:val="00710468"/>
    <w:rsid w:val="007113C6"/>
    <w:rsid w:val="00720396"/>
    <w:rsid w:val="00731D72"/>
    <w:rsid w:val="007330BA"/>
    <w:rsid w:val="007338CE"/>
    <w:rsid w:val="00735BA6"/>
    <w:rsid w:val="007402A5"/>
    <w:rsid w:val="007443DB"/>
    <w:rsid w:val="007460C4"/>
    <w:rsid w:val="00750095"/>
    <w:rsid w:val="00752C00"/>
    <w:rsid w:val="00753331"/>
    <w:rsid w:val="00753BA7"/>
    <w:rsid w:val="00753E13"/>
    <w:rsid w:val="00757EC4"/>
    <w:rsid w:val="00762EA3"/>
    <w:rsid w:val="00763CE1"/>
    <w:rsid w:val="00764DC6"/>
    <w:rsid w:val="007658C5"/>
    <w:rsid w:val="00766743"/>
    <w:rsid w:val="00770364"/>
    <w:rsid w:val="007732D6"/>
    <w:rsid w:val="00775D7A"/>
    <w:rsid w:val="00776CE6"/>
    <w:rsid w:val="00777ADB"/>
    <w:rsid w:val="007825EB"/>
    <w:rsid w:val="0078345E"/>
    <w:rsid w:val="00783DA4"/>
    <w:rsid w:val="00785A74"/>
    <w:rsid w:val="00793F39"/>
    <w:rsid w:val="00797C34"/>
    <w:rsid w:val="007A320A"/>
    <w:rsid w:val="007A3FFB"/>
    <w:rsid w:val="007A524A"/>
    <w:rsid w:val="007B30B9"/>
    <w:rsid w:val="007C297D"/>
    <w:rsid w:val="007C2C91"/>
    <w:rsid w:val="007C67F7"/>
    <w:rsid w:val="007D3A4D"/>
    <w:rsid w:val="007D3DC7"/>
    <w:rsid w:val="007E0F9D"/>
    <w:rsid w:val="007E5E04"/>
    <w:rsid w:val="007F17F1"/>
    <w:rsid w:val="007F3E0D"/>
    <w:rsid w:val="007F631C"/>
    <w:rsid w:val="007F698D"/>
    <w:rsid w:val="00800F3A"/>
    <w:rsid w:val="0080454D"/>
    <w:rsid w:val="008107DE"/>
    <w:rsid w:val="00815C36"/>
    <w:rsid w:val="0081782E"/>
    <w:rsid w:val="00820970"/>
    <w:rsid w:val="008229C7"/>
    <w:rsid w:val="00822CB4"/>
    <w:rsid w:val="00823988"/>
    <w:rsid w:val="00823AAE"/>
    <w:rsid w:val="00823D7D"/>
    <w:rsid w:val="00831E1D"/>
    <w:rsid w:val="008355D9"/>
    <w:rsid w:val="0083651A"/>
    <w:rsid w:val="0083723C"/>
    <w:rsid w:val="00843708"/>
    <w:rsid w:val="00845260"/>
    <w:rsid w:val="0084603B"/>
    <w:rsid w:val="008511E9"/>
    <w:rsid w:val="00851B83"/>
    <w:rsid w:val="008528EE"/>
    <w:rsid w:val="00853759"/>
    <w:rsid w:val="00860185"/>
    <w:rsid w:val="008712DC"/>
    <w:rsid w:val="0087255B"/>
    <w:rsid w:val="00874FC0"/>
    <w:rsid w:val="008772FB"/>
    <w:rsid w:val="0088292B"/>
    <w:rsid w:val="0088585A"/>
    <w:rsid w:val="00887CB6"/>
    <w:rsid w:val="008901CB"/>
    <w:rsid w:val="00892C4E"/>
    <w:rsid w:val="008935BF"/>
    <w:rsid w:val="00893664"/>
    <w:rsid w:val="00896709"/>
    <w:rsid w:val="008A0156"/>
    <w:rsid w:val="008A5140"/>
    <w:rsid w:val="008A585A"/>
    <w:rsid w:val="008A71BC"/>
    <w:rsid w:val="008B00B6"/>
    <w:rsid w:val="008B13FF"/>
    <w:rsid w:val="008B32A0"/>
    <w:rsid w:val="008B3D4B"/>
    <w:rsid w:val="008C1243"/>
    <w:rsid w:val="008C1CD4"/>
    <w:rsid w:val="008C70F5"/>
    <w:rsid w:val="008D1775"/>
    <w:rsid w:val="008D3979"/>
    <w:rsid w:val="008D5204"/>
    <w:rsid w:val="008D5A96"/>
    <w:rsid w:val="008E4657"/>
    <w:rsid w:val="008F1893"/>
    <w:rsid w:val="008F2CA2"/>
    <w:rsid w:val="008F47FD"/>
    <w:rsid w:val="008F6551"/>
    <w:rsid w:val="00901ED0"/>
    <w:rsid w:val="0091604F"/>
    <w:rsid w:val="0092012E"/>
    <w:rsid w:val="00920455"/>
    <w:rsid w:val="00920AC4"/>
    <w:rsid w:val="0092216A"/>
    <w:rsid w:val="00922A2D"/>
    <w:rsid w:val="00924EC7"/>
    <w:rsid w:val="00925495"/>
    <w:rsid w:val="0093147D"/>
    <w:rsid w:val="0093153E"/>
    <w:rsid w:val="00935B6A"/>
    <w:rsid w:val="00935F6D"/>
    <w:rsid w:val="0094179F"/>
    <w:rsid w:val="009428AC"/>
    <w:rsid w:val="0094387D"/>
    <w:rsid w:val="00944949"/>
    <w:rsid w:val="0094520F"/>
    <w:rsid w:val="009460BA"/>
    <w:rsid w:val="00950BF3"/>
    <w:rsid w:val="00950FD0"/>
    <w:rsid w:val="0095217F"/>
    <w:rsid w:val="00956812"/>
    <w:rsid w:val="00956EFC"/>
    <w:rsid w:val="00961B0A"/>
    <w:rsid w:val="00967A37"/>
    <w:rsid w:val="009726C6"/>
    <w:rsid w:val="00972F16"/>
    <w:rsid w:val="00975C89"/>
    <w:rsid w:val="009834F0"/>
    <w:rsid w:val="0098407C"/>
    <w:rsid w:val="00990356"/>
    <w:rsid w:val="00992219"/>
    <w:rsid w:val="00994E24"/>
    <w:rsid w:val="00995A03"/>
    <w:rsid w:val="009964E8"/>
    <w:rsid w:val="009A0C93"/>
    <w:rsid w:val="009B7C62"/>
    <w:rsid w:val="009C1098"/>
    <w:rsid w:val="009C39CE"/>
    <w:rsid w:val="009C4C8F"/>
    <w:rsid w:val="009C60E4"/>
    <w:rsid w:val="009C7F5E"/>
    <w:rsid w:val="009D0B0C"/>
    <w:rsid w:val="009D10DB"/>
    <w:rsid w:val="009D14B0"/>
    <w:rsid w:val="009D29A2"/>
    <w:rsid w:val="009D3327"/>
    <w:rsid w:val="009D475C"/>
    <w:rsid w:val="009D5F69"/>
    <w:rsid w:val="009E2FA6"/>
    <w:rsid w:val="009F1E81"/>
    <w:rsid w:val="009F2CCD"/>
    <w:rsid w:val="009F3E5A"/>
    <w:rsid w:val="009F4240"/>
    <w:rsid w:val="009F633B"/>
    <w:rsid w:val="009F65B2"/>
    <w:rsid w:val="00A03AE9"/>
    <w:rsid w:val="00A03BB0"/>
    <w:rsid w:val="00A04BD2"/>
    <w:rsid w:val="00A05853"/>
    <w:rsid w:val="00A101C7"/>
    <w:rsid w:val="00A10F54"/>
    <w:rsid w:val="00A13BB1"/>
    <w:rsid w:val="00A23662"/>
    <w:rsid w:val="00A30376"/>
    <w:rsid w:val="00A30906"/>
    <w:rsid w:val="00A30EC2"/>
    <w:rsid w:val="00A31383"/>
    <w:rsid w:val="00A332A4"/>
    <w:rsid w:val="00A354F2"/>
    <w:rsid w:val="00A3551D"/>
    <w:rsid w:val="00A41ACD"/>
    <w:rsid w:val="00A42160"/>
    <w:rsid w:val="00A454CE"/>
    <w:rsid w:val="00A47D49"/>
    <w:rsid w:val="00A47D55"/>
    <w:rsid w:val="00A609FD"/>
    <w:rsid w:val="00A61306"/>
    <w:rsid w:val="00A720AF"/>
    <w:rsid w:val="00A74D4C"/>
    <w:rsid w:val="00A77230"/>
    <w:rsid w:val="00A848FF"/>
    <w:rsid w:val="00A8795D"/>
    <w:rsid w:val="00A93B4A"/>
    <w:rsid w:val="00A93F5C"/>
    <w:rsid w:val="00A960B6"/>
    <w:rsid w:val="00AA0BE3"/>
    <w:rsid w:val="00AA24D3"/>
    <w:rsid w:val="00AB2DAE"/>
    <w:rsid w:val="00AB320E"/>
    <w:rsid w:val="00AC1124"/>
    <w:rsid w:val="00AC1C0C"/>
    <w:rsid w:val="00AC3574"/>
    <w:rsid w:val="00AC640F"/>
    <w:rsid w:val="00AC6AFC"/>
    <w:rsid w:val="00AC7CCD"/>
    <w:rsid w:val="00AD3254"/>
    <w:rsid w:val="00AD34F6"/>
    <w:rsid w:val="00AE32EE"/>
    <w:rsid w:val="00AE354C"/>
    <w:rsid w:val="00AF0BAC"/>
    <w:rsid w:val="00AF2A05"/>
    <w:rsid w:val="00AF328A"/>
    <w:rsid w:val="00B00A79"/>
    <w:rsid w:val="00B02295"/>
    <w:rsid w:val="00B02D77"/>
    <w:rsid w:val="00B055DF"/>
    <w:rsid w:val="00B072C7"/>
    <w:rsid w:val="00B079C2"/>
    <w:rsid w:val="00B2156B"/>
    <w:rsid w:val="00B25418"/>
    <w:rsid w:val="00B35B6E"/>
    <w:rsid w:val="00B40700"/>
    <w:rsid w:val="00B427EA"/>
    <w:rsid w:val="00B43267"/>
    <w:rsid w:val="00B45375"/>
    <w:rsid w:val="00B5337F"/>
    <w:rsid w:val="00B56DF4"/>
    <w:rsid w:val="00B56E48"/>
    <w:rsid w:val="00B629FF"/>
    <w:rsid w:val="00B6326F"/>
    <w:rsid w:val="00B65516"/>
    <w:rsid w:val="00B65C48"/>
    <w:rsid w:val="00B67D31"/>
    <w:rsid w:val="00B80D38"/>
    <w:rsid w:val="00B91CE4"/>
    <w:rsid w:val="00B94526"/>
    <w:rsid w:val="00B97D8A"/>
    <w:rsid w:val="00BA3D24"/>
    <w:rsid w:val="00BA4C22"/>
    <w:rsid w:val="00BB2FFD"/>
    <w:rsid w:val="00BB307D"/>
    <w:rsid w:val="00BB52B8"/>
    <w:rsid w:val="00BB7273"/>
    <w:rsid w:val="00BB7A6C"/>
    <w:rsid w:val="00BC061A"/>
    <w:rsid w:val="00BC0A42"/>
    <w:rsid w:val="00BC0B56"/>
    <w:rsid w:val="00BC198B"/>
    <w:rsid w:val="00BC1FDD"/>
    <w:rsid w:val="00BC203A"/>
    <w:rsid w:val="00BC2274"/>
    <w:rsid w:val="00BC4533"/>
    <w:rsid w:val="00BC7C5A"/>
    <w:rsid w:val="00BD6E94"/>
    <w:rsid w:val="00BF1E24"/>
    <w:rsid w:val="00BF2DE8"/>
    <w:rsid w:val="00BF5D5D"/>
    <w:rsid w:val="00BF73ED"/>
    <w:rsid w:val="00C00E75"/>
    <w:rsid w:val="00C0117D"/>
    <w:rsid w:val="00C02618"/>
    <w:rsid w:val="00C04668"/>
    <w:rsid w:val="00C0795B"/>
    <w:rsid w:val="00C115EC"/>
    <w:rsid w:val="00C13C99"/>
    <w:rsid w:val="00C15225"/>
    <w:rsid w:val="00C157CD"/>
    <w:rsid w:val="00C222E4"/>
    <w:rsid w:val="00C32648"/>
    <w:rsid w:val="00C362C9"/>
    <w:rsid w:val="00C3691E"/>
    <w:rsid w:val="00C412F4"/>
    <w:rsid w:val="00C43F4E"/>
    <w:rsid w:val="00C44A88"/>
    <w:rsid w:val="00C45042"/>
    <w:rsid w:val="00C45A4F"/>
    <w:rsid w:val="00C460C2"/>
    <w:rsid w:val="00C509BC"/>
    <w:rsid w:val="00C5310C"/>
    <w:rsid w:val="00C53495"/>
    <w:rsid w:val="00C55662"/>
    <w:rsid w:val="00C56617"/>
    <w:rsid w:val="00C610F7"/>
    <w:rsid w:val="00C62DC6"/>
    <w:rsid w:val="00C65A58"/>
    <w:rsid w:val="00C713ED"/>
    <w:rsid w:val="00C72F27"/>
    <w:rsid w:val="00C80863"/>
    <w:rsid w:val="00C80BBD"/>
    <w:rsid w:val="00C813CD"/>
    <w:rsid w:val="00C82947"/>
    <w:rsid w:val="00C82BF5"/>
    <w:rsid w:val="00C90A2A"/>
    <w:rsid w:val="00C9721F"/>
    <w:rsid w:val="00CA1495"/>
    <w:rsid w:val="00CA258F"/>
    <w:rsid w:val="00CA27AA"/>
    <w:rsid w:val="00CB0578"/>
    <w:rsid w:val="00CB12C6"/>
    <w:rsid w:val="00CB5E47"/>
    <w:rsid w:val="00CC5C16"/>
    <w:rsid w:val="00CD1FAB"/>
    <w:rsid w:val="00CD2AF7"/>
    <w:rsid w:val="00CD31FF"/>
    <w:rsid w:val="00CD5DB1"/>
    <w:rsid w:val="00CD6AB2"/>
    <w:rsid w:val="00CD6E68"/>
    <w:rsid w:val="00CE208A"/>
    <w:rsid w:val="00CE2BEC"/>
    <w:rsid w:val="00CE5B2D"/>
    <w:rsid w:val="00CE6260"/>
    <w:rsid w:val="00CF2AB5"/>
    <w:rsid w:val="00CF397B"/>
    <w:rsid w:val="00CF5724"/>
    <w:rsid w:val="00D0083D"/>
    <w:rsid w:val="00D01306"/>
    <w:rsid w:val="00D01755"/>
    <w:rsid w:val="00D04477"/>
    <w:rsid w:val="00D10030"/>
    <w:rsid w:val="00D10053"/>
    <w:rsid w:val="00D1388C"/>
    <w:rsid w:val="00D169AA"/>
    <w:rsid w:val="00D25E59"/>
    <w:rsid w:val="00D2641D"/>
    <w:rsid w:val="00D2699C"/>
    <w:rsid w:val="00D32D93"/>
    <w:rsid w:val="00D35332"/>
    <w:rsid w:val="00D35E7B"/>
    <w:rsid w:val="00D41468"/>
    <w:rsid w:val="00D41EF4"/>
    <w:rsid w:val="00D41F43"/>
    <w:rsid w:val="00D42313"/>
    <w:rsid w:val="00D46D32"/>
    <w:rsid w:val="00D545C0"/>
    <w:rsid w:val="00D5491D"/>
    <w:rsid w:val="00D55740"/>
    <w:rsid w:val="00D57D6D"/>
    <w:rsid w:val="00D6188B"/>
    <w:rsid w:val="00D62144"/>
    <w:rsid w:val="00D6309F"/>
    <w:rsid w:val="00D639C3"/>
    <w:rsid w:val="00D65E42"/>
    <w:rsid w:val="00D72AF1"/>
    <w:rsid w:val="00D74B1E"/>
    <w:rsid w:val="00D82CAB"/>
    <w:rsid w:val="00D83C0F"/>
    <w:rsid w:val="00D8635A"/>
    <w:rsid w:val="00D91562"/>
    <w:rsid w:val="00DA4ADF"/>
    <w:rsid w:val="00DA4C61"/>
    <w:rsid w:val="00DB18E4"/>
    <w:rsid w:val="00DB272F"/>
    <w:rsid w:val="00DB2BCF"/>
    <w:rsid w:val="00DB3B5B"/>
    <w:rsid w:val="00DB3F1F"/>
    <w:rsid w:val="00DB50C5"/>
    <w:rsid w:val="00DB5348"/>
    <w:rsid w:val="00DB6032"/>
    <w:rsid w:val="00DC1A58"/>
    <w:rsid w:val="00DC3560"/>
    <w:rsid w:val="00DC4A6B"/>
    <w:rsid w:val="00DD00BE"/>
    <w:rsid w:val="00DD042A"/>
    <w:rsid w:val="00DD062A"/>
    <w:rsid w:val="00DD58C0"/>
    <w:rsid w:val="00DE0798"/>
    <w:rsid w:val="00DE123E"/>
    <w:rsid w:val="00DE2D5C"/>
    <w:rsid w:val="00DE321B"/>
    <w:rsid w:val="00DE47EE"/>
    <w:rsid w:val="00DF12D4"/>
    <w:rsid w:val="00DF1C0D"/>
    <w:rsid w:val="00DF3800"/>
    <w:rsid w:val="00DF4B02"/>
    <w:rsid w:val="00DF60B7"/>
    <w:rsid w:val="00DF7697"/>
    <w:rsid w:val="00E00E8A"/>
    <w:rsid w:val="00E04A3F"/>
    <w:rsid w:val="00E05DF7"/>
    <w:rsid w:val="00E14CB3"/>
    <w:rsid w:val="00E167CD"/>
    <w:rsid w:val="00E20CB7"/>
    <w:rsid w:val="00E23D85"/>
    <w:rsid w:val="00E33D75"/>
    <w:rsid w:val="00E355FA"/>
    <w:rsid w:val="00E35C9B"/>
    <w:rsid w:val="00E37808"/>
    <w:rsid w:val="00E41AFC"/>
    <w:rsid w:val="00E42DCF"/>
    <w:rsid w:val="00E522F0"/>
    <w:rsid w:val="00E5309A"/>
    <w:rsid w:val="00E53F5E"/>
    <w:rsid w:val="00E56AD9"/>
    <w:rsid w:val="00E60B4B"/>
    <w:rsid w:val="00E60CCE"/>
    <w:rsid w:val="00E60E6D"/>
    <w:rsid w:val="00E633A0"/>
    <w:rsid w:val="00E646BD"/>
    <w:rsid w:val="00E6537F"/>
    <w:rsid w:val="00E6565A"/>
    <w:rsid w:val="00E700E0"/>
    <w:rsid w:val="00E70CD9"/>
    <w:rsid w:val="00E7374A"/>
    <w:rsid w:val="00E73D3B"/>
    <w:rsid w:val="00E747DE"/>
    <w:rsid w:val="00E76445"/>
    <w:rsid w:val="00E80335"/>
    <w:rsid w:val="00E81C51"/>
    <w:rsid w:val="00E82367"/>
    <w:rsid w:val="00E83C9C"/>
    <w:rsid w:val="00E865DF"/>
    <w:rsid w:val="00E87DFF"/>
    <w:rsid w:val="00E937C7"/>
    <w:rsid w:val="00E9448B"/>
    <w:rsid w:val="00E96138"/>
    <w:rsid w:val="00E97F13"/>
    <w:rsid w:val="00EA20B1"/>
    <w:rsid w:val="00EA2A64"/>
    <w:rsid w:val="00EA48F5"/>
    <w:rsid w:val="00EA574A"/>
    <w:rsid w:val="00EB31F4"/>
    <w:rsid w:val="00EB379A"/>
    <w:rsid w:val="00EB617D"/>
    <w:rsid w:val="00EC084C"/>
    <w:rsid w:val="00EC1203"/>
    <w:rsid w:val="00EC1A01"/>
    <w:rsid w:val="00EC2170"/>
    <w:rsid w:val="00EC305D"/>
    <w:rsid w:val="00EC4A8F"/>
    <w:rsid w:val="00EC5FD6"/>
    <w:rsid w:val="00ED3BE6"/>
    <w:rsid w:val="00EE02E5"/>
    <w:rsid w:val="00EE207D"/>
    <w:rsid w:val="00EE2F34"/>
    <w:rsid w:val="00EE72C5"/>
    <w:rsid w:val="00EE7985"/>
    <w:rsid w:val="00EF1B6F"/>
    <w:rsid w:val="00EF21C7"/>
    <w:rsid w:val="00F01705"/>
    <w:rsid w:val="00F04BC5"/>
    <w:rsid w:val="00F06BE6"/>
    <w:rsid w:val="00F10251"/>
    <w:rsid w:val="00F1788C"/>
    <w:rsid w:val="00F20E43"/>
    <w:rsid w:val="00F31671"/>
    <w:rsid w:val="00F31EDC"/>
    <w:rsid w:val="00F320A6"/>
    <w:rsid w:val="00F3220B"/>
    <w:rsid w:val="00F32D24"/>
    <w:rsid w:val="00F34240"/>
    <w:rsid w:val="00F3636D"/>
    <w:rsid w:val="00F3670F"/>
    <w:rsid w:val="00F37254"/>
    <w:rsid w:val="00F42368"/>
    <w:rsid w:val="00F44751"/>
    <w:rsid w:val="00F521CC"/>
    <w:rsid w:val="00F54649"/>
    <w:rsid w:val="00F55550"/>
    <w:rsid w:val="00F57205"/>
    <w:rsid w:val="00F601AF"/>
    <w:rsid w:val="00F62896"/>
    <w:rsid w:val="00F63CEB"/>
    <w:rsid w:val="00F66549"/>
    <w:rsid w:val="00F7613D"/>
    <w:rsid w:val="00F8519C"/>
    <w:rsid w:val="00F937CB"/>
    <w:rsid w:val="00F9460D"/>
    <w:rsid w:val="00F959F3"/>
    <w:rsid w:val="00FA09A1"/>
    <w:rsid w:val="00FA742B"/>
    <w:rsid w:val="00FB0219"/>
    <w:rsid w:val="00FB4144"/>
    <w:rsid w:val="00FC0CD0"/>
    <w:rsid w:val="00FC1045"/>
    <w:rsid w:val="00FC1174"/>
    <w:rsid w:val="00FC36FA"/>
    <w:rsid w:val="00FD1F5F"/>
    <w:rsid w:val="00FE1881"/>
    <w:rsid w:val="00FF0F41"/>
    <w:rsid w:val="00FF614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DEE4D7"/>
  <w15:docId w15:val="{515B9D6E-301F-4AC3-ACBF-F8B5A99BA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CH"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45375"/>
    <w:pPr>
      <w:spacing w:after="120" w:line="240" w:lineRule="atLeast"/>
    </w:pPr>
    <w:rPr>
      <w:rFonts w:ascii="Egyptienne F 55 Roman" w:eastAsia="Times New Roman" w:hAnsi="Egyptienne F 55 Roman" w:cstheme="minorHAnsi"/>
      <w:sz w:val="19"/>
      <w:szCs w:val="24"/>
      <w:lang w:val="de-DE" w:eastAsia="en-US"/>
    </w:rPr>
  </w:style>
  <w:style w:type="paragraph" w:styleId="berschrift1">
    <w:name w:val="heading 1"/>
    <w:basedOn w:val="Standard"/>
    <w:next w:val="Standard"/>
    <w:link w:val="berschrift1Zchn"/>
    <w:uiPriority w:val="9"/>
    <w:qFormat/>
    <w:rsid w:val="00D35332"/>
    <w:pPr>
      <w:keepNext/>
      <w:keepLines/>
      <w:spacing w:before="240"/>
      <w:outlineLvl w:val="0"/>
    </w:pPr>
    <w:rPr>
      <w:rFonts w:asciiTheme="majorHAnsi" w:eastAsiaTheme="majorEastAsia" w:hAnsiTheme="majorHAnsi" w:cstheme="majorBidi"/>
      <w:color w:val="2E74B5" w:themeColor="accent1" w:themeShade="BF"/>
      <w:sz w:val="32"/>
      <w:szCs w:val="32"/>
      <w:lang w:val="de-CH"/>
    </w:rPr>
  </w:style>
  <w:style w:type="paragraph" w:styleId="berschrift2">
    <w:name w:val="heading 2"/>
    <w:aliases w:val="MintTitel2"/>
    <w:basedOn w:val="Standard"/>
    <w:next w:val="Standard"/>
    <w:link w:val="berschrift2Zchn"/>
    <w:autoRedefine/>
    <w:uiPriority w:val="9"/>
    <w:unhideWhenUsed/>
    <w:qFormat/>
    <w:rsid w:val="00E5309A"/>
    <w:pPr>
      <w:keepNext/>
      <w:spacing w:line="360" w:lineRule="auto"/>
      <w:outlineLvl w:val="1"/>
    </w:pPr>
    <w:rPr>
      <w:b/>
      <w:bCs/>
      <w:iCs/>
      <w:sz w:val="32"/>
      <w:szCs w:val="28"/>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qFormat/>
    <w:rsid w:val="009726C6"/>
    <w:pPr>
      <w:tabs>
        <w:tab w:val="center" w:pos="4536"/>
        <w:tab w:val="right" w:pos="9072"/>
      </w:tabs>
      <w:jc w:val="right"/>
    </w:pPr>
    <w:rPr>
      <w:rFonts w:ascii="Univers 45 Light" w:hAnsi="Univers 45 Light"/>
      <w:sz w:val="16"/>
    </w:rPr>
  </w:style>
  <w:style w:type="character" w:customStyle="1" w:styleId="KopfzeileZchn">
    <w:name w:val="Kopfzeile Zchn"/>
    <w:basedOn w:val="Absatz-Standardschriftart"/>
    <w:link w:val="Kopfzeile"/>
    <w:uiPriority w:val="99"/>
    <w:rsid w:val="009726C6"/>
    <w:rPr>
      <w:rFonts w:ascii="Univers 45 Light" w:eastAsia="Times New Roman" w:hAnsi="Univers 45 Light" w:cstheme="minorHAnsi"/>
      <w:sz w:val="16"/>
      <w:szCs w:val="24"/>
      <w:lang w:val="de-DE" w:eastAsia="en-US"/>
    </w:rPr>
  </w:style>
  <w:style w:type="paragraph" w:styleId="Fuzeile">
    <w:name w:val="footer"/>
    <w:basedOn w:val="Standard"/>
    <w:link w:val="FuzeileZchn"/>
    <w:uiPriority w:val="99"/>
    <w:unhideWhenUsed/>
    <w:rsid w:val="00D04477"/>
    <w:pPr>
      <w:tabs>
        <w:tab w:val="center" w:pos="4536"/>
        <w:tab w:val="right" w:pos="9072"/>
      </w:tabs>
    </w:pPr>
  </w:style>
  <w:style w:type="character" w:customStyle="1" w:styleId="FuzeileZchn">
    <w:name w:val="Fußzeile Zchn"/>
    <w:basedOn w:val="Absatz-Standardschriftart"/>
    <w:link w:val="Fuzeile"/>
    <w:uiPriority w:val="99"/>
    <w:rsid w:val="00D04477"/>
  </w:style>
  <w:style w:type="character" w:styleId="Seitenzahl">
    <w:name w:val="page number"/>
    <w:basedOn w:val="Absatz-Standardschriftart"/>
    <w:uiPriority w:val="99"/>
    <w:semiHidden/>
    <w:unhideWhenUsed/>
    <w:rsid w:val="000176C5"/>
  </w:style>
  <w:style w:type="character" w:customStyle="1" w:styleId="berschrift2Zchn">
    <w:name w:val="Überschrift 2 Zchn"/>
    <w:aliases w:val="MintTitel2 Zchn"/>
    <w:link w:val="berschrift2"/>
    <w:uiPriority w:val="9"/>
    <w:rsid w:val="00E5309A"/>
    <w:rPr>
      <w:rFonts w:eastAsia="Times New Roman"/>
      <w:b/>
      <w:bCs/>
      <w:iCs/>
      <w:sz w:val="32"/>
      <w:szCs w:val="28"/>
      <w:lang w:eastAsia="en-US"/>
    </w:rPr>
  </w:style>
  <w:style w:type="table" w:styleId="Tabellenraster">
    <w:name w:val="Table Grid"/>
    <w:basedOn w:val="NormaleTabelle"/>
    <w:uiPriority w:val="99"/>
    <w:rsid w:val="00896709"/>
    <w:pPr>
      <w:jc w:val="both"/>
    </w:pPr>
    <w:rPr>
      <w:rFonts w:ascii="Times New Roman" w:eastAsia="Times New Roman" w:hAnsi="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896709"/>
    <w:rPr>
      <w:rFonts w:ascii="Arial" w:hAnsi="Arial" w:cs="Calibri"/>
      <w:sz w:val="22"/>
      <w:szCs w:val="22"/>
      <w:lang w:val="de-DE" w:eastAsia="en-US"/>
    </w:rPr>
  </w:style>
  <w:style w:type="character" w:styleId="Kommentarzeichen">
    <w:name w:val="annotation reference"/>
    <w:uiPriority w:val="99"/>
    <w:semiHidden/>
    <w:unhideWhenUsed/>
    <w:rsid w:val="0039348C"/>
    <w:rPr>
      <w:sz w:val="16"/>
      <w:szCs w:val="16"/>
    </w:rPr>
  </w:style>
  <w:style w:type="paragraph" w:styleId="Kommentartext">
    <w:name w:val="annotation text"/>
    <w:basedOn w:val="Standard"/>
    <w:link w:val="KommentartextZchn"/>
    <w:uiPriority w:val="99"/>
    <w:semiHidden/>
    <w:unhideWhenUsed/>
    <w:rsid w:val="0039348C"/>
    <w:rPr>
      <w:sz w:val="20"/>
      <w:szCs w:val="20"/>
    </w:rPr>
  </w:style>
  <w:style w:type="character" w:customStyle="1" w:styleId="KommentartextZchn">
    <w:name w:val="Kommentartext Zchn"/>
    <w:link w:val="Kommentartext"/>
    <w:uiPriority w:val="99"/>
    <w:semiHidden/>
    <w:rsid w:val="0039348C"/>
    <w:rPr>
      <w:sz w:val="20"/>
      <w:szCs w:val="20"/>
    </w:rPr>
  </w:style>
  <w:style w:type="paragraph" w:styleId="Kommentarthema">
    <w:name w:val="annotation subject"/>
    <w:basedOn w:val="Kommentartext"/>
    <w:next w:val="Kommentartext"/>
    <w:link w:val="KommentarthemaZchn"/>
    <w:uiPriority w:val="99"/>
    <w:semiHidden/>
    <w:unhideWhenUsed/>
    <w:rsid w:val="0039348C"/>
    <w:rPr>
      <w:b/>
      <w:bCs/>
    </w:rPr>
  </w:style>
  <w:style w:type="character" w:customStyle="1" w:styleId="KommentarthemaZchn">
    <w:name w:val="Kommentarthema Zchn"/>
    <w:link w:val="Kommentarthema"/>
    <w:uiPriority w:val="99"/>
    <w:semiHidden/>
    <w:rsid w:val="0039348C"/>
    <w:rPr>
      <w:b/>
      <w:bCs/>
      <w:sz w:val="20"/>
      <w:szCs w:val="20"/>
    </w:rPr>
  </w:style>
  <w:style w:type="paragraph" w:styleId="Sprechblasentext">
    <w:name w:val="Balloon Text"/>
    <w:basedOn w:val="Standard"/>
    <w:link w:val="SprechblasentextZchn"/>
    <w:uiPriority w:val="99"/>
    <w:semiHidden/>
    <w:unhideWhenUsed/>
    <w:rsid w:val="0039348C"/>
    <w:rPr>
      <w:rFonts w:ascii="Times New Roman" w:hAnsi="Times New Roman"/>
      <w:sz w:val="18"/>
      <w:szCs w:val="18"/>
    </w:rPr>
  </w:style>
  <w:style w:type="character" w:customStyle="1" w:styleId="SprechblasentextZchn">
    <w:name w:val="Sprechblasentext Zchn"/>
    <w:link w:val="Sprechblasentext"/>
    <w:uiPriority w:val="99"/>
    <w:semiHidden/>
    <w:rsid w:val="0039348C"/>
    <w:rPr>
      <w:rFonts w:ascii="Times New Roman" w:hAnsi="Times New Roman" w:cs="Times New Roman"/>
      <w:sz w:val="18"/>
      <w:szCs w:val="18"/>
    </w:rPr>
  </w:style>
  <w:style w:type="character" w:styleId="Hyperlink">
    <w:name w:val="Hyperlink"/>
    <w:basedOn w:val="Absatz-Standardschriftart"/>
    <w:uiPriority w:val="99"/>
    <w:unhideWhenUsed/>
    <w:rsid w:val="00F7613D"/>
    <w:rPr>
      <w:color w:val="0563C1" w:themeColor="hyperlink"/>
      <w:u w:val="single"/>
    </w:rPr>
  </w:style>
  <w:style w:type="paragraph" w:styleId="Beschriftung">
    <w:name w:val="caption"/>
    <w:basedOn w:val="Standard"/>
    <w:next w:val="Standard"/>
    <w:uiPriority w:val="35"/>
    <w:unhideWhenUsed/>
    <w:qFormat/>
    <w:rsid w:val="00F7613D"/>
    <w:pPr>
      <w:spacing w:after="200"/>
    </w:pPr>
    <w:rPr>
      <w:i/>
      <w:iCs/>
      <w:color w:val="44546A" w:themeColor="text2"/>
      <w:sz w:val="18"/>
      <w:szCs w:val="18"/>
    </w:rPr>
  </w:style>
  <w:style w:type="character" w:customStyle="1" w:styleId="berschrift1Zchn">
    <w:name w:val="Überschrift 1 Zchn"/>
    <w:basedOn w:val="Absatz-Standardschriftart"/>
    <w:link w:val="berschrift1"/>
    <w:uiPriority w:val="9"/>
    <w:rsid w:val="00D35332"/>
    <w:rPr>
      <w:rFonts w:asciiTheme="majorHAnsi" w:eastAsiaTheme="majorEastAsia" w:hAnsiTheme="majorHAnsi" w:cstheme="majorBidi"/>
      <w:color w:val="2E74B5" w:themeColor="accent1" w:themeShade="BF"/>
      <w:sz w:val="32"/>
      <w:szCs w:val="32"/>
      <w:lang w:eastAsia="en-US"/>
    </w:rPr>
  </w:style>
  <w:style w:type="paragraph" w:styleId="Titel">
    <w:name w:val="Title"/>
    <w:basedOn w:val="Standard"/>
    <w:next w:val="Standard"/>
    <w:link w:val="TitelZchn"/>
    <w:autoRedefine/>
    <w:uiPriority w:val="10"/>
    <w:qFormat/>
    <w:rsid w:val="00295F86"/>
    <w:pPr>
      <w:contextualSpacing/>
      <w:jc w:val="center"/>
    </w:pPr>
    <w:rPr>
      <w:rFonts w:eastAsiaTheme="majorEastAsia" w:cstheme="majorBidi"/>
      <w:b/>
      <w:spacing w:val="-10"/>
      <w:kern w:val="28"/>
      <w:sz w:val="28"/>
      <w:szCs w:val="56"/>
      <w:lang w:val="de-CH"/>
    </w:rPr>
  </w:style>
  <w:style w:type="character" w:customStyle="1" w:styleId="TitelZchn">
    <w:name w:val="Titel Zchn"/>
    <w:basedOn w:val="Absatz-Standardschriftart"/>
    <w:link w:val="Titel"/>
    <w:uiPriority w:val="10"/>
    <w:rsid w:val="00295F86"/>
    <w:rPr>
      <w:rFonts w:asciiTheme="minorHAnsi" w:eastAsiaTheme="majorEastAsia" w:hAnsiTheme="minorHAnsi" w:cstheme="majorBidi"/>
      <w:b/>
      <w:spacing w:val="-10"/>
      <w:kern w:val="28"/>
      <w:sz w:val="28"/>
      <w:szCs w:val="56"/>
      <w:lang w:eastAsia="en-US"/>
    </w:rPr>
  </w:style>
  <w:style w:type="paragraph" w:styleId="Untertitel">
    <w:name w:val="Subtitle"/>
    <w:basedOn w:val="Standard"/>
    <w:next w:val="Standard"/>
    <w:link w:val="UntertitelZchn"/>
    <w:uiPriority w:val="11"/>
    <w:qFormat/>
    <w:rsid w:val="005952F4"/>
    <w:pPr>
      <w:numPr>
        <w:ilvl w:val="1"/>
      </w:numPr>
    </w:pPr>
    <w:rPr>
      <w:rFonts w:eastAsiaTheme="minorEastAsia" w:cstheme="minorBidi"/>
      <w:b/>
      <w:spacing w:val="15"/>
      <w:sz w:val="24"/>
      <w:szCs w:val="22"/>
    </w:rPr>
  </w:style>
  <w:style w:type="character" w:customStyle="1" w:styleId="UntertitelZchn">
    <w:name w:val="Untertitel Zchn"/>
    <w:basedOn w:val="Absatz-Standardschriftart"/>
    <w:link w:val="Untertitel"/>
    <w:uiPriority w:val="11"/>
    <w:rsid w:val="005952F4"/>
    <w:rPr>
      <w:rFonts w:asciiTheme="minorHAnsi" w:eastAsiaTheme="minorEastAsia" w:hAnsiTheme="minorHAnsi" w:cstheme="minorBidi"/>
      <w:b/>
      <w:spacing w:val="15"/>
      <w:sz w:val="24"/>
      <w:szCs w:val="22"/>
      <w:lang w:val="de-DE" w:eastAsia="en-US"/>
    </w:rPr>
  </w:style>
  <w:style w:type="character" w:styleId="BesuchterLink">
    <w:name w:val="FollowedHyperlink"/>
    <w:basedOn w:val="Absatz-Standardschriftart"/>
    <w:uiPriority w:val="99"/>
    <w:semiHidden/>
    <w:unhideWhenUsed/>
    <w:rsid w:val="000D623C"/>
    <w:rPr>
      <w:color w:val="954F72" w:themeColor="followedHyperlink"/>
      <w:u w:val="single"/>
    </w:rPr>
  </w:style>
  <w:style w:type="character" w:customStyle="1" w:styleId="Datum1">
    <w:name w:val="Datum1"/>
    <w:basedOn w:val="Absatz-Standardschriftart"/>
    <w:rsid w:val="00192722"/>
  </w:style>
  <w:style w:type="character" w:styleId="Platzhaltertext">
    <w:name w:val="Placeholder Text"/>
    <w:basedOn w:val="Absatz-Standardschriftart"/>
    <w:uiPriority w:val="99"/>
    <w:semiHidden/>
    <w:rsid w:val="00BC7C5A"/>
    <w:rPr>
      <w:color w:val="808080"/>
    </w:rPr>
  </w:style>
  <w:style w:type="paragraph" w:customStyle="1" w:styleId="TEBISOberschrift1Ebene">
    <w:name w:val="TEBISO_Überschrift_1.Ebene"/>
    <w:qFormat/>
    <w:rsid w:val="00542A22"/>
    <w:pPr>
      <w:keepNext/>
      <w:spacing w:before="120"/>
    </w:pPr>
    <w:rPr>
      <w:rFonts w:ascii="Univers 65" w:eastAsiaTheme="minorEastAsia" w:hAnsi="Univers 65" w:cs="Times New Roman (Textkörper CS)"/>
      <w:b/>
      <w:bCs/>
      <w:sz w:val="36"/>
      <w:szCs w:val="36"/>
      <w:lang w:val="de-DE" w:eastAsia="en-US"/>
    </w:rPr>
  </w:style>
  <w:style w:type="paragraph" w:customStyle="1" w:styleId="TEBISOUnterzeile">
    <w:name w:val="TEBISO_Unterzeile"/>
    <w:basedOn w:val="TEBISOberschrift1Ebene"/>
    <w:next w:val="Standard"/>
    <w:qFormat/>
    <w:rsid w:val="00820970"/>
    <w:pPr>
      <w:keepNext w:val="0"/>
      <w:widowControl w:val="0"/>
    </w:pPr>
    <w:rPr>
      <w:sz w:val="20"/>
    </w:rPr>
  </w:style>
  <w:style w:type="paragraph" w:customStyle="1" w:styleId="TEBISIOberschrift2Ebene">
    <w:name w:val="TEBISIO_Überschrift 2. Ebene"/>
    <w:qFormat/>
    <w:rsid w:val="007A3FFB"/>
    <w:pPr>
      <w:keepNext/>
      <w:keepLines/>
      <w:spacing w:before="960" w:after="240"/>
    </w:pPr>
    <w:rPr>
      <w:rFonts w:ascii="Univers 65" w:eastAsiaTheme="minorEastAsia" w:hAnsi="Univers 65" w:cs="Times New Roman (Textkörper CS)"/>
      <w:b/>
      <w:bCs/>
      <w:sz w:val="24"/>
      <w:szCs w:val="36"/>
      <w:lang w:val="de-DE" w:eastAsia="en-US"/>
    </w:rPr>
  </w:style>
  <w:style w:type="paragraph" w:customStyle="1" w:styleId="TEBISIOberschrift3Ebene">
    <w:name w:val="TEBISIO_Überschrift_3._Ebene"/>
    <w:basedOn w:val="Standard"/>
    <w:qFormat/>
    <w:rsid w:val="003A1AF1"/>
    <w:pPr>
      <w:spacing w:before="360"/>
    </w:pPr>
    <w:rPr>
      <w:rFonts w:ascii="Egyptienne F 65" w:hAnsi="Egyptienne F 65"/>
      <w:b/>
      <w:u w:val="single"/>
    </w:rPr>
  </w:style>
  <w:style w:type="character" w:customStyle="1" w:styleId="TEBISIOWorthervorhebung">
    <w:name w:val="TEBISIO_Worthervorhebung"/>
    <w:basedOn w:val="Absatz-Standardschriftart"/>
    <w:uiPriority w:val="1"/>
    <w:qFormat/>
    <w:rsid w:val="002E107A"/>
    <w:rPr>
      <w:rFonts w:ascii="Egyptienne F 65" w:hAnsi="Egyptienne F 65"/>
      <w:b/>
      <w:i w:val="0"/>
      <w:u w:val="none"/>
    </w:rPr>
  </w:style>
  <w:style w:type="paragraph" w:customStyle="1" w:styleId="TEBISOAufzhlung">
    <w:name w:val="TEBISO_Aufzählung"/>
    <w:basedOn w:val="Standard"/>
    <w:qFormat/>
    <w:rsid w:val="0093147D"/>
    <w:pPr>
      <w:numPr>
        <w:numId w:val="21"/>
      </w:numPr>
      <w:spacing w:before="60" w:after="60"/>
    </w:pPr>
  </w:style>
  <w:style w:type="paragraph" w:customStyle="1" w:styleId="TEBISIONummerierung">
    <w:name w:val="TEBISIO_Nummerierung"/>
    <w:basedOn w:val="TEBISOAufzhlung"/>
    <w:qFormat/>
    <w:rsid w:val="009834F0"/>
    <w:pPr>
      <w:numPr>
        <w:numId w:val="22"/>
      </w:numPr>
      <w:spacing w:before="0" w:after="120"/>
      <w:ind w:left="227" w:hanging="227"/>
    </w:pPr>
  </w:style>
  <w:style w:type="paragraph" w:customStyle="1" w:styleId="TebisioeingerckterAbsatz">
    <w:name w:val="Tebisio_eingerückter Absatz"/>
    <w:basedOn w:val="Standard"/>
    <w:qFormat/>
    <w:rsid w:val="00B97D8A"/>
    <w:pPr>
      <w:ind w:left="227"/>
    </w:pPr>
  </w:style>
  <w:style w:type="paragraph" w:customStyle="1" w:styleId="TEBISIOAbbilungslegende">
    <w:name w:val="TEBISIO_Abbilungslegende"/>
    <w:basedOn w:val="Standard"/>
    <w:qFormat/>
    <w:rsid w:val="007E0F9D"/>
    <w:rPr>
      <w:rFonts w:ascii="Univers 55 Roman" w:hAnsi="Univers 55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00584">
      <w:bodyDiv w:val="1"/>
      <w:marLeft w:val="0"/>
      <w:marRight w:val="0"/>
      <w:marTop w:val="0"/>
      <w:marBottom w:val="0"/>
      <w:divBdr>
        <w:top w:val="none" w:sz="0" w:space="0" w:color="auto"/>
        <w:left w:val="none" w:sz="0" w:space="0" w:color="auto"/>
        <w:bottom w:val="none" w:sz="0" w:space="0" w:color="auto"/>
        <w:right w:val="none" w:sz="0" w:space="0" w:color="auto"/>
      </w:divBdr>
    </w:div>
    <w:div w:id="1095514076">
      <w:bodyDiv w:val="1"/>
      <w:marLeft w:val="0"/>
      <w:marRight w:val="0"/>
      <w:marTop w:val="0"/>
      <w:marBottom w:val="0"/>
      <w:divBdr>
        <w:top w:val="none" w:sz="0" w:space="0" w:color="auto"/>
        <w:left w:val="none" w:sz="0" w:space="0" w:color="auto"/>
        <w:bottom w:val="none" w:sz="0" w:space="0" w:color="auto"/>
        <w:right w:val="none" w:sz="0" w:space="0" w:color="auto"/>
      </w:divBdr>
      <w:divsChild>
        <w:div w:id="504904647">
          <w:marLeft w:val="0"/>
          <w:marRight w:val="0"/>
          <w:marTop w:val="0"/>
          <w:marBottom w:val="0"/>
          <w:divBdr>
            <w:top w:val="none" w:sz="0" w:space="0" w:color="auto"/>
            <w:left w:val="none" w:sz="0" w:space="0" w:color="auto"/>
            <w:bottom w:val="none" w:sz="0" w:space="0" w:color="auto"/>
            <w:right w:val="none" w:sz="0" w:space="0" w:color="auto"/>
          </w:divBdr>
          <w:divsChild>
            <w:div w:id="15886798">
              <w:marLeft w:val="0"/>
              <w:marRight w:val="0"/>
              <w:marTop w:val="0"/>
              <w:marBottom w:val="0"/>
              <w:divBdr>
                <w:top w:val="none" w:sz="0" w:space="0" w:color="auto"/>
                <w:left w:val="none" w:sz="0" w:space="0" w:color="auto"/>
                <w:bottom w:val="none" w:sz="0" w:space="0" w:color="auto"/>
                <w:right w:val="none" w:sz="0" w:space="0" w:color="auto"/>
              </w:divBdr>
              <w:divsChild>
                <w:div w:id="1518537418">
                  <w:marLeft w:val="0"/>
                  <w:marRight w:val="0"/>
                  <w:marTop w:val="0"/>
                  <w:marBottom w:val="0"/>
                  <w:divBdr>
                    <w:top w:val="none" w:sz="0" w:space="0" w:color="auto"/>
                    <w:left w:val="none" w:sz="0" w:space="0" w:color="auto"/>
                    <w:bottom w:val="none" w:sz="0" w:space="0" w:color="auto"/>
                    <w:right w:val="none" w:sz="0" w:space="0" w:color="auto"/>
                  </w:divBdr>
                  <w:divsChild>
                    <w:div w:id="851147133">
                      <w:marLeft w:val="0"/>
                      <w:marRight w:val="0"/>
                      <w:marTop w:val="0"/>
                      <w:marBottom w:val="0"/>
                      <w:divBdr>
                        <w:top w:val="none" w:sz="0" w:space="0" w:color="auto"/>
                        <w:left w:val="none" w:sz="0" w:space="0" w:color="auto"/>
                        <w:bottom w:val="none" w:sz="0" w:space="0" w:color="auto"/>
                        <w:right w:val="none" w:sz="0" w:space="0" w:color="auto"/>
                      </w:divBdr>
                      <w:divsChild>
                        <w:div w:id="115412200">
                          <w:marLeft w:val="0"/>
                          <w:marRight w:val="0"/>
                          <w:marTop w:val="0"/>
                          <w:marBottom w:val="0"/>
                          <w:divBdr>
                            <w:top w:val="none" w:sz="0" w:space="0" w:color="auto"/>
                            <w:left w:val="none" w:sz="0" w:space="0" w:color="auto"/>
                            <w:bottom w:val="none" w:sz="0" w:space="0" w:color="auto"/>
                            <w:right w:val="none" w:sz="0" w:space="0" w:color="auto"/>
                          </w:divBdr>
                          <w:divsChild>
                            <w:div w:id="11410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5883">
                      <w:marLeft w:val="0"/>
                      <w:marRight w:val="0"/>
                      <w:marTop w:val="0"/>
                      <w:marBottom w:val="0"/>
                      <w:divBdr>
                        <w:top w:val="none" w:sz="0" w:space="0" w:color="auto"/>
                        <w:left w:val="none" w:sz="0" w:space="0" w:color="auto"/>
                        <w:bottom w:val="none" w:sz="0" w:space="0" w:color="auto"/>
                        <w:right w:val="none" w:sz="0" w:space="0" w:color="auto"/>
                      </w:divBdr>
                      <w:divsChild>
                        <w:div w:id="68965872">
                          <w:marLeft w:val="0"/>
                          <w:marRight w:val="0"/>
                          <w:marTop w:val="0"/>
                          <w:marBottom w:val="0"/>
                          <w:divBdr>
                            <w:top w:val="none" w:sz="0" w:space="0" w:color="auto"/>
                            <w:left w:val="none" w:sz="0" w:space="0" w:color="auto"/>
                            <w:bottom w:val="none" w:sz="0" w:space="0" w:color="auto"/>
                            <w:right w:val="none" w:sz="0" w:space="0" w:color="auto"/>
                          </w:divBdr>
                          <w:divsChild>
                            <w:div w:id="1989362329">
                              <w:marLeft w:val="0"/>
                              <w:marRight w:val="0"/>
                              <w:marTop w:val="0"/>
                              <w:marBottom w:val="0"/>
                              <w:divBdr>
                                <w:top w:val="none" w:sz="0" w:space="0" w:color="auto"/>
                                <w:left w:val="none" w:sz="0" w:space="0" w:color="auto"/>
                                <w:bottom w:val="none" w:sz="0" w:space="0" w:color="auto"/>
                                <w:right w:val="none" w:sz="0" w:space="0" w:color="auto"/>
                              </w:divBdr>
                            </w:div>
                            <w:div w:id="209042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072890">
          <w:marLeft w:val="0"/>
          <w:marRight w:val="0"/>
          <w:marTop w:val="0"/>
          <w:marBottom w:val="0"/>
          <w:divBdr>
            <w:top w:val="none" w:sz="0" w:space="0" w:color="auto"/>
            <w:left w:val="none" w:sz="0" w:space="0" w:color="auto"/>
            <w:bottom w:val="none" w:sz="0" w:space="0" w:color="auto"/>
            <w:right w:val="none" w:sz="0" w:space="0" w:color="auto"/>
          </w:divBdr>
          <w:divsChild>
            <w:div w:id="288704611">
              <w:marLeft w:val="0"/>
              <w:marRight w:val="0"/>
              <w:marTop w:val="0"/>
              <w:marBottom w:val="0"/>
              <w:divBdr>
                <w:top w:val="none" w:sz="0" w:space="0" w:color="auto"/>
                <w:left w:val="none" w:sz="0" w:space="0" w:color="auto"/>
                <w:bottom w:val="none" w:sz="0" w:space="0" w:color="auto"/>
                <w:right w:val="none" w:sz="0" w:space="0" w:color="auto"/>
              </w:divBdr>
              <w:divsChild>
                <w:div w:id="1551383613">
                  <w:marLeft w:val="0"/>
                  <w:marRight w:val="0"/>
                  <w:marTop w:val="0"/>
                  <w:marBottom w:val="0"/>
                  <w:divBdr>
                    <w:top w:val="none" w:sz="0" w:space="0" w:color="auto"/>
                    <w:left w:val="none" w:sz="0" w:space="0" w:color="auto"/>
                    <w:bottom w:val="none" w:sz="0" w:space="0" w:color="auto"/>
                    <w:right w:val="none" w:sz="0" w:space="0" w:color="auto"/>
                  </w:divBdr>
                  <w:divsChild>
                    <w:div w:id="2060743012">
                      <w:marLeft w:val="0"/>
                      <w:marRight w:val="0"/>
                      <w:marTop w:val="0"/>
                      <w:marBottom w:val="0"/>
                      <w:divBdr>
                        <w:top w:val="none" w:sz="0" w:space="0" w:color="auto"/>
                        <w:left w:val="none" w:sz="0" w:space="0" w:color="auto"/>
                        <w:bottom w:val="none" w:sz="0" w:space="0" w:color="auto"/>
                        <w:right w:val="none" w:sz="0" w:space="0" w:color="auto"/>
                      </w:divBdr>
                      <w:divsChild>
                        <w:div w:id="1116173190">
                          <w:marLeft w:val="0"/>
                          <w:marRight w:val="0"/>
                          <w:marTop w:val="0"/>
                          <w:marBottom w:val="0"/>
                          <w:divBdr>
                            <w:top w:val="none" w:sz="0" w:space="0" w:color="auto"/>
                            <w:left w:val="none" w:sz="0" w:space="0" w:color="auto"/>
                            <w:bottom w:val="none" w:sz="0" w:space="0" w:color="auto"/>
                            <w:right w:val="none" w:sz="0" w:space="0" w:color="auto"/>
                          </w:divBdr>
                          <w:divsChild>
                            <w:div w:id="123046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18728">
                      <w:marLeft w:val="0"/>
                      <w:marRight w:val="0"/>
                      <w:marTop w:val="0"/>
                      <w:marBottom w:val="0"/>
                      <w:divBdr>
                        <w:top w:val="none" w:sz="0" w:space="0" w:color="auto"/>
                        <w:left w:val="none" w:sz="0" w:space="0" w:color="auto"/>
                        <w:bottom w:val="none" w:sz="0" w:space="0" w:color="auto"/>
                        <w:right w:val="none" w:sz="0" w:space="0" w:color="auto"/>
                      </w:divBdr>
                      <w:divsChild>
                        <w:div w:id="1334457325">
                          <w:marLeft w:val="0"/>
                          <w:marRight w:val="0"/>
                          <w:marTop w:val="0"/>
                          <w:marBottom w:val="0"/>
                          <w:divBdr>
                            <w:top w:val="none" w:sz="0" w:space="0" w:color="auto"/>
                            <w:left w:val="none" w:sz="0" w:space="0" w:color="auto"/>
                            <w:bottom w:val="none" w:sz="0" w:space="0" w:color="auto"/>
                            <w:right w:val="none" w:sz="0" w:space="0" w:color="auto"/>
                          </w:divBdr>
                          <w:divsChild>
                            <w:div w:id="293415754">
                              <w:marLeft w:val="0"/>
                              <w:marRight w:val="0"/>
                              <w:marTop w:val="0"/>
                              <w:marBottom w:val="0"/>
                              <w:divBdr>
                                <w:top w:val="none" w:sz="0" w:space="0" w:color="auto"/>
                                <w:left w:val="none" w:sz="0" w:space="0" w:color="auto"/>
                                <w:bottom w:val="none" w:sz="0" w:space="0" w:color="auto"/>
                                <w:right w:val="none" w:sz="0" w:space="0" w:color="auto"/>
                              </w:divBdr>
                            </w:div>
                            <w:div w:id="993341129">
                              <w:marLeft w:val="0"/>
                              <w:marRight w:val="0"/>
                              <w:marTop w:val="0"/>
                              <w:marBottom w:val="0"/>
                              <w:divBdr>
                                <w:top w:val="none" w:sz="0" w:space="0" w:color="auto"/>
                                <w:left w:val="none" w:sz="0" w:space="0" w:color="auto"/>
                                <w:bottom w:val="none" w:sz="0" w:space="0" w:color="auto"/>
                                <w:right w:val="none" w:sz="0" w:space="0" w:color="auto"/>
                              </w:divBdr>
                            </w:div>
                            <w:div w:id="182073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11091">
          <w:marLeft w:val="0"/>
          <w:marRight w:val="0"/>
          <w:marTop w:val="0"/>
          <w:marBottom w:val="0"/>
          <w:divBdr>
            <w:top w:val="none" w:sz="0" w:space="0" w:color="auto"/>
            <w:left w:val="none" w:sz="0" w:space="0" w:color="auto"/>
            <w:bottom w:val="none" w:sz="0" w:space="0" w:color="auto"/>
            <w:right w:val="none" w:sz="0" w:space="0" w:color="auto"/>
          </w:divBdr>
          <w:divsChild>
            <w:div w:id="1629894296">
              <w:marLeft w:val="0"/>
              <w:marRight w:val="0"/>
              <w:marTop w:val="0"/>
              <w:marBottom w:val="0"/>
              <w:divBdr>
                <w:top w:val="none" w:sz="0" w:space="0" w:color="auto"/>
                <w:left w:val="none" w:sz="0" w:space="0" w:color="auto"/>
                <w:bottom w:val="none" w:sz="0" w:space="0" w:color="auto"/>
                <w:right w:val="none" w:sz="0" w:space="0" w:color="auto"/>
              </w:divBdr>
              <w:divsChild>
                <w:div w:id="1309170326">
                  <w:marLeft w:val="0"/>
                  <w:marRight w:val="0"/>
                  <w:marTop w:val="0"/>
                  <w:marBottom w:val="0"/>
                  <w:divBdr>
                    <w:top w:val="none" w:sz="0" w:space="0" w:color="auto"/>
                    <w:left w:val="none" w:sz="0" w:space="0" w:color="auto"/>
                    <w:bottom w:val="none" w:sz="0" w:space="0" w:color="auto"/>
                    <w:right w:val="none" w:sz="0" w:space="0" w:color="auto"/>
                  </w:divBdr>
                  <w:divsChild>
                    <w:div w:id="883716823">
                      <w:marLeft w:val="0"/>
                      <w:marRight w:val="0"/>
                      <w:marTop w:val="0"/>
                      <w:marBottom w:val="0"/>
                      <w:divBdr>
                        <w:top w:val="none" w:sz="0" w:space="0" w:color="auto"/>
                        <w:left w:val="none" w:sz="0" w:space="0" w:color="auto"/>
                        <w:bottom w:val="none" w:sz="0" w:space="0" w:color="auto"/>
                        <w:right w:val="none" w:sz="0" w:space="0" w:color="auto"/>
                      </w:divBdr>
                      <w:divsChild>
                        <w:div w:id="874120557">
                          <w:marLeft w:val="0"/>
                          <w:marRight w:val="0"/>
                          <w:marTop w:val="0"/>
                          <w:marBottom w:val="0"/>
                          <w:divBdr>
                            <w:top w:val="none" w:sz="0" w:space="0" w:color="auto"/>
                            <w:left w:val="none" w:sz="0" w:space="0" w:color="auto"/>
                            <w:bottom w:val="none" w:sz="0" w:space="0" w:color="auto"/>
                            <w:right w:val="none" w:sz="0" w:space="0" w:color="auto"/>
                          </w:divBdr>
                          <w:divsChild>
                            <w:div w:id="207920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5562">
                      <w:marLeft w:val="0"/>
                      <w:marRight w:val="0"/>
                      <w:marTop w:val="0"/>
                      <w:marBottom w:val="0"/>
                      <w:divBdr>
                        <w:top w:val="none" w:sz="0" w:space="0" w:color="auto"/>
                        <w:left w:val="none" w:sz="0" w:space="0" w:color="auto"/>
                        <w:bottom w:val="none" w:sz="0" w:space="0" w:color="auto"/>
                        <w:right w:val="none" w:sz="0" w:space="0" w:color="auto"/>
                      </w:divBdr>
                      <w:divsChild>
                        <w:div w:id="1788235123">
                          <w:marLeft w:val="0"/>
                          <w:marRight w:val="0"/>
                          <w:marTop w:val="0"/>
                          <w:marBottom w:val="0"/>
                          <w:divBdr>
                            <w:top w:val="none" w:sz="0" w:space="0" w:color="auto"/>
                            <w:left w:val="none" w:sz="0" w:space="0" w:color="auto"/>
                            <w:bottom w:val="none" w:sz="0" w:space="0" w:color="auto"/>
                            <w:right w:val="none" w:sz="0" w:space="0" w:color="auto"/>
                          </w:divBdr>
                          <w:divsChild>
                            <w:div w:id="1933663309">
                              <w:marLeft w:val="0"/>
                              <w:marRight w:val="0"/>
                              <w:marTop w:val="0"/>
                              <w:marBottom w:val="0"/>
                              <w:divBdr>
                                <w:top w:val="none" w:sz="0" w:space="0" w:color="auto"/>
                                <w:left w:val="none" w:sz="0" w:space="0" w:color="auto"/>
                                <w:bottom w:val="none" w:sz="0" w:space="0" w:color="auto"/>
                                <w:right w:val="none" w:sz="0" w:space="0" w:color="auto"/>
                              </w:divBdr>
                            </w:div>
                            <w:div w:id="411317240">
                              <w:marLeft w:val="0"/>
                              <w:marRight w:val="0"/>
                              <w:marTop w:val="0"/>
                              <w:marBottom w:val="0"/>
                              <w:divBdr>
                                <w:top w:val="none" w:sz="0" w:space="0" w:color="auto"/>
                                <w:left w:val="none" w:sz="0" w:space="0" w:color="auto"/>
                                <w:bottom w:val="none" w:sz="0" w:space="0" w:color="auto"/>
                                <w:right w:val="none" w:sz="0" w:space="0" w:color="auto"/>
                              </w:divBdr>
                            </w:div>
                            <w:div w:id="975449455">
                              <w:marLeft w:val="0"/>
                              <w:marRight w:val="0"/>
                              <w:marTop w:val="0"/>
                              <w:marBottom w:val="0"/>
                              <w:divBdr>
                                <w:top w:val="none" w:sz="0" w:space="0" w:color="auto"/>
                                <w:left w:val="none" w:sz="0" w:space="0" w:color="auto"/>
                                <w:bottom w:val="none" w:sz="0" w:space="0" w:color="auto"/>
                                <w:right w:val="none" w:sz="0" w:space="0" w:color="auto"/>
                              </w:divBdr>
                            </w:div>
                            <w:div w:id="21249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8102402">
      <w:bodyDiv w:val="1"/>
      <w:marLeft w:val="0"/>
      <w:marRight w:val="0"/>
      <w:marTop w:val="0"/>
      <w:marBottom w:val="0"/>
      <w:divBdr>
        <w:top w:val="none" w:sz="0" w:space="0" w:color="auto"/>
        <w:left w:val="none" w:sz="0" w:space="0" w:color="auto"/>
        <w:bottom w:val="none" w:sz="0" w:space="0" w:color="auto"/>
        <w:right w:val="none" w:sz="0" w:space="0" w:color="auto"/>
      </w:divBdr>
    </w:div>
    <w:div w:id="1503352855">
      <w:bodyDiv w:val="1"/>
      <w:marLeft w:val="0"/>
      <w:marRight w:val="0"/>
      <w:marTop w:val="0"/>
      <w:marBottom w:val="0"/>
      <w:divBdr>
        <w:top w:val="none" w:sz="0" w:space="0" w:color="auto"/>
        <w:left w:val="none" w:sz="0" w:space="0" w:color="auto"/>
        <w:bottom w:val="none" w:sz="0" w:space="0" w:color="auto"/>
        <w:right w:val="none" w:sz="0" w:space="0" w:color="auto"/>
      </w:divBdr>
      <w:divsChild>
        <w:div w:id="880626555">
          <w:marLeft w:val="360"/>
          <w:marRight w:val="0"/>
          <w:marTop w:val="200"/>
          <w:marBottom w:val="0"/>
          <w:divBdr>
            <w:top w:val="none" w:sz="0" w:space="0" w:color="auto"/>
            <w:left w:val="none" w:sz="0" w:space="0" w:color="auto"/>
            <w:bottom w:val="none" w:sz="0" w:space="0" w:color="auto"/>
            <w:right w:val="none" w:sz="0" w:space="0" w:color="auto"/>
          </w:divBdr>
        </w:div>
        <w:div w:id="1982005567">
          <w:marLeft w:val="360"/>
          <w:marRight w:val="0"/>
          <w:marTop w:val="200"/>
          <w:marBottom w:val="0"/>
          <w:divBdr>
            <w:top w:val="none" w:sz="0" w:space="0" w:color="auto"/>
            <w:left w:val="none" w:sz="0" w:space="0" w:color="auto"/>
            <w:bottom w:val="none" w:sz="0" w:space="0" w:color="auto"/>
            <w:right w:val="none" w:sz="0" w:space="0" w:color="auto"/>
          </w:divBdr>
        </w:div>
        <w:div w:id="2110393048">
          <w:marLeft w:val="360"/>
          <w:marRight w:val="0"/>
          <w:marTop w:val="200"/>
          <w:marBottom w:val="0"/>
          <w:divBdr>
            <w:top w:val="none" w:sz="0" w:space="0" w:color="auto"/>
            <w:left w:val="none" w:sz="0" w:space="0" w:color="auto"/>
            <w:bottom w:val="none" w:sz="0" w:space="0" w:color="auto"/>
            <w:right w:val="none" w:sz="0" w:space="0" w:color="auto"/>
          </w:divBdr>
        </w:div>
      </w:divsChild>
    </w:div>
    <w:div w:id="1609848496">
      <w:bodyDiv w:val="1"/>
      <w:marLeft w:val="0"/>
      <w:marRight w:val="0"/>
      <w:marTop w:val="0"/>
      <w:marBottom w:val="0"/>
      <w:divBdr>
        <w:top w:val="none" w:sz="0" w:space="0" w:color="auto"/>
        <w:left w:val="none" w:sz="0" w:space="0" w:color="auto"/>
        <w:bottom w:val="none" w:sz="0" w:space="0" w:color="auto"/>
        <w:right w:val="none" w:sz="0" w:space="0" w:color="auto"/>
      </w:divBdr>
    </w:div>
    <w:div w:id="1636566907">
      <w:bodyDiv w:val="1"/>
      <w:marLeft w:val="0"/>
      <w:marRight w:val="0"/>
      <w:marTop w:val="0"/>
      <w:marBottom w:val="0"/>
      <w:divBdr>
        <w:top w:val="none" w:sz="0" w:space="0" w:color="auto"/>
        <w:left w:val="none" w:sz="0" w:space="0" w:color="auto"/>
        <w:bottom w:val="none" w:sz="0" w:space="0" w:color="auto"/>
        <w:right w:val="none" w:sz="0" w:space="0" w:color="auto"/>
      </w:divBdr>
      <w:divsChild>
        <w:div w:id="1914314206">
          <w:marLeft w:val="0"/>
          <w:marRight w:val="0"/>
          <w:marTop w:val="0"/>
          <w:marBottom w:val="0"/>
          <w:divBdr>
            <w:top w:val="none" w:sz="0" w:space="0" w:color="auto"/>
            <w:left w:val="none" w:sz="0" w:space="0" w:color="auto"/>
            <w:bottom w:val="none" w:sz="0" w:space="0" w:color="auto"/>
            <w:right w:val="none" w:sz="0" w:space="0" w:color="auto"/>
          </w:divBdr>
          <w:divsChild>
            <w:div w:id="694888317">
              <w:marLeft w:val="0"/>
              <w:marRight w:val="0"/>
              <w:marTop w:val="120"/>
              <w:marBottom w:val="120"/>
              <w:divBdr>
                <w:top w:val="single" w:sz="12" w:space="6" w:color="DDDDDD"/>
                <w:left w:val="single" w:sz="12" w:space="6" w:color="DDDDDD"/>
                <w:bottom w:val="single" w:sz="12" w:space="6" w:color="DDDDDD"/>
                <w:right w:val="single" w:sz="12" w:space="6" w:color="DDDDDD"/>
              </w:divBdr>
              <w:divsChild>
                <w:div w:id="1449811646">
                  <w:marLeft w:val="0"/>
                  <w:marRight w:val="0"/>
                  <w:marTop w:val="0"/>
                  <w:marBottom w:val="0"/>
                  <w:divBdr>
                    <w:top w:val="none" w:sz="0" w:space="0" w:color="auto"/>
                    <w:left w:val="none" w:sz="0" w:space="0" w:color="auto"/>
                    <w:bottom w:val="none" w:sz="0" w:space="0" w:color="auto"/>
                    <w:right w:val="none" w:sz="0" w:space="0" w:color="auto"/>
                  </w:divBdr>
                  <w:divsChild>
                    <w:div w:id="20434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9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93836">
      <w:bodyDiv w:val="1"/>
      <w:marLeft w:val="0"/>
      <w:marRight w:val="0"/>
      <w:marTop w:val="0"/>
      <w:marBottom w:val="0"/>
      <w:divBdr>
        <w:top w:val="none" w:sz="0" w:space="0" w:color="auto"/>
        <w:left w:val="none" w:sz="0" w:space="0" w:color="auto"/>
        <w:bottom w:val="none" w:sz="0" w:space="0" w:color="auto"/>
        <w:right w:val="none" w:sz="0" w:space="0" w:color="auto"/>
      </w:divBdr>
      <w:divsChild>
        <w:div w:id="1106383334">
          <w:marLeft w:val="360"/>
          <w:marRight w:val="0"/>
          <w:marTop w:val="200"/>
          <w:marBottom w:val="0"/>
          <w:divBdr>
            <w:top w:val="none" w:sz="0" w:space="0" w:color="auto"/>
            <w:left w:val="none" w:sz="0" w:space="0" w:color="auto"/>
            <w:bottom w:val="none" w:sz="0" w:space="0" w:color="auto"/>
            <w:right w:val="none" w:sz="0" w:space="0" w:color="auto"/>
          </w:divBdr>
        </w:div>
        <w:div w:id="1764521991">
          <w:marLeft w:val="360"/>
          <w:marRight w:val="0"/>
          <w:marTop w:val="200"/>
          <w:marBottom w:val="0"/>
          <w:divBdr>
            <w:top w:val="none" w:sz="0" w:space="0" w:color="auto"/>
            <w:left w:val="none" w:sz="0" w:space="0" w:color="auto"/>
            <w:bottom w:val="none" w:sz="0" w:space="0" w:color="auto"/>
            <w:right w:val="none" w:sz="0" w:space="0" w:color="auto"/>
          </w:divBdr>
        </w:div>
        <w:div w:id="2064017988">
          <w:marLeft w:val="360"/>
          <w:marRight w:val="0"/>
          <w:marTop w:val="200"/>
          <w:marBottom w:val="0"/>
          <w:divBdr>
            <w:top w:val="none" w:sz="0" w:space="0" w:color="auto"/>
            <w:left w:val="none" w:sz="0" w:space="0" w:color="auto"/>
            <w:bottom w:val="none" w:sz="0" w:space="0" w:color="auto"/>
            <w:right w:val="none" w:sz="0" w:space="0" w:color="auto"/>
          </w:divBdr>
        </w:div>
      </w:divsChild>
    </w:div>
    <w:div w:id="1724984221">
      <w:bodyDiv w:val="1"/>
      <w:marLeft w:val="0"/>
      <w:marRight w:val="0"/>
      <w:marTop w:val="0"/>
      <w:marBottom w:val="0"/>
      <w:divBdr>
        <w:top w:val="none" w:sz="0" w:space="0" w:color="auto"/>
        <w:left w:val="none" w:sz="0" w:space="0" w:color="auto"/>
        <w:bottom w:val="none" w:sz="0" w:space="0" w:color="auto"/>
        <w:right w:val="none" w:sz="0" w:space="0" w:color="auto"/>
      </w:divBdr>
    </w:div>
    <w:div w:id="1798377269">
      <w:bodyDiv w:val="1"/>
      <w:marLeft w:val="0"/>
      <w:marRight w:val="0"/>
      <w:marTop w:val="0"/>
      <w:marBottom w:val="0"/>
      <w:divBdr>
        <w:top w:val="none" w:sz="0" w:space="0" w:color="auto"/>
        <w:left w:val="none" w:sz="0" w:space="0" w:color="auto"/>
        <w:bottom w:val="none" w:sz="0" w:space="0" w:color="auto"/>
        <w:right w:val="none" w:sz="0" w:space="0" w:color="auto"/>
      </w:divBdr>
    </w:div>
    <w:div w:id="1820808758">
      <w:bodyDiv w:val="1"/>
      <w:marLeft w:val="0"/>
      <w:marRight w:val="0"/>
      <w:marTop w:val="0"/>
      <w:marBottom w:val="0"/>
      <w:divBdr>
        <w:top w:val="none" w:sz="0" w:space="0" w:color="auto"/>
        <w:left w:val="none" w:sz="0" w:space="0" w:color="auto"/>
        <w:bottom w:val="none" w:sz="0" w:space="0" w:color="auto"/>
        <w:right w:val="none" w:sz="0" w:space="0" w:color="auto"/>
      </w:divBdr>
      <w:divsChild>
        <w:div w:id="1596286185">
          <w:marLeft w:val="0"/>
          <w:marRight w:val="0"/>
          <w:marTop w:val="0"/>
          <w:marBottom w:val="0"/>
          <w:divBdr>
            <w:top w:val="none" w:sz="0" w:space="0" w:color="auto"/>
            <w:left w:val="none" w:sz="0" w:space="0" w:color="auto"/>
            <w:bottom w:val="none" w:sz="0" w:space="0" w:color="auto"/>
            <w:right w:val="none" w:sz="0" w:space="0" w:color="auto"/>
          </w:divBdr>
          <w:divsChild>
            <w:div w:id="2060276374">
              <w:marLeft w:val="0"/>
              <w:marRight w:val="0"/>
              <w:marTop w:val="0"/>
              <w:marBottom w:val="0"/>
              <w:divBdr>
                <w:top w:val="none" w:sz="0" w:space="0" w:color="auto"/>
                <w:left w:val="none" w:sz="0" w:space="0" w:color="auto"/>
                <w:bottom w:val="none" w:sz="0" w:space="0" w:color="auto"/>
                <w:right w:val="none" w:sz="0" w:space="0" w:color="auto"/>
              </w:divBdr>
              <w:divsChild>
                <w:div w:id="2085254759">
                  <w:marLeft w:val="0"/>
                  <w:marRight w:val="0"/>
                  <w:marTop w:val="0"/>
                  <w:marBottom w:val="1500"/>
                  <w:divBdr>
                    <w:top w:val="none" w:sz="0" w:space="0" w:color="auto"/>
                    <w:left w:val="none" w:sz="0" w:space="0" w:color="auto"/>
                    <w:bottom w:val="none" w:sz="0" w:space="0" w:color="auto"/>
                    <w:right w:val="none" w:sz="0" w:space="0" w:color="auto"/>
                  </w:divBdr>
                  <w:divsChild>
                    <w:div w:id="220798724">
                      <w:marLeft w:val="-120"/>
                      <w:marRight w:val="-120"/>
                      <w:marTop w:val="0"/>
                      <w:marBottom w:val="0"/>
                      <w:divBdr>
                        <w:top w:val="none" w:sz="0" w:space="0" w:color="auto"/>
                        <w:left w:val="none" w:sz="0" w:space="0" w:color="auto"/>
                        <w:bottom w:val="none" w:sz="0" w:space="0" w:color="auto"/>
                        <w:right w:val="none" w:sz="0" w:space="0" w:color="auto"/>
                      </w:divBdr>
                      <w:divsChild>
                        <w:div w:id="925647563">
                          <w:marLeft w:val="0"/>
                          <w:marRight w:val="0"/>
                          <w:marTop w:val="0"/>
                          <w:marBottom w:val="0"/>
                          <w:divBdr>
                            <w:top w:val="none" w:sz="0" w:space="0" w:color="auto"/>
                            <w:left w:val="none" w:sz="0" w:space="0" w:color="auto"/>
                            <w:bottom w:val="none" w:sz="0" w:space="0" w:color="auto"/>
                            <w:right w:val="none" w:sz="0" w:space="0" w:color="auto"/>
                          </w:divBdr>
                          <w:divsChild>
                            <w:div w:id="53951100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a.goetsch\switchdrive\Tebisio\Vorlagen\&#220;bersichtsdokument%20f&#252;r%20die%20Lehrperson.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E931F0-F5EB-488D-AF28-B0A589338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Übersichtsdokument für die Lehrperson.dotx</Template>
  <TotalTime>0</TotalTime>
  <Pages>1</Pages>
  <Words>157</Words>
  <Characters>995</Characters>
  <Application>Microsoft Office Word</Application>
  <DocSecurity>0</DocSecurity>
  <Lines>8</Lines>
  <Paragraphs>2</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
      <vt:lpstr>    Überblicksdokument: Ablauf der Unterrichtseinheit, Infrastruktur, Leitfaden</vt:lpstr>
    </vt:vector>
  </TitlesOfParts>
  <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von Arx Matthias</cp:lastModifiedBy>
  <cp:revision>4</cp:revision>
  <cp:lastPrinted>2020-02-13T13:20:00Z</cp:lastPrinted>
  <dcterms:created xsi:type="dcterms:W3CDTF">2020-08-18T19:42:00Z</dcterms:created>
  <dcterms:modified xsi:type="dcterms:W3CDTF">2020-11-11T12:01:00Z</dcterms:modified>
</cp:coreProperties>
</file>